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roofErr w:type="spellStart"/>
      <w:r w:rsidRPr="008669E9">
        <w:rPr>
          <w:rFonts w:ascii="TimesNewRomanPSMT" w:hAnsi="TimesNewRomanPSMT" w:cs="TimesNewRomanPSMT"/>
          <w:sz w:val="28"/>
          <w:szCs w:val="28"/>
          <w:lang w:eastAsia="ru-RU"/>
        </w:rPr>
        <w:t>Минобрнауки</w:t>
      </w:r>
      <w:proofErr w:type="spellEnd"/>
      <w:r w:rsidRPr="008669E9">
        <w:rPr>
          <w:rFonts w:ascii="TimesNewRomanPSMT" w:hAnsi="TimesNewRomanPSMT" w:cs="TimesNewRomanPSMT"/>
          <w:sz w:val="28"/>
          <w:szCs w:val="28"/>
          <w:lang w:eastAsia="ru-RU"/>
        </w:rPr>
        <w:t xml:space="preserve">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 xml:space="preserve">Кафедра </w:t>
      </w:r>
      <w:r w:rsidR="00EE617F">
        <w:rPr>
          <w:rFonts w:ascii="TimesNewRomanPSMT" w:hAnsi="TimesNewRomanPSMT" w:cs="TimesNewRomanPSMT"/>
          <w:sz w:val="28"/>
          <w:szCs w:val="28"/>
          <w:lang w:eastAsia="ru-RU"/>
        </w:rPr>
        <w:t>математики и цифровых технологий</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uppressAutoHyphens/>
        <w:spacing w:before="120"/>
        <w:jc w:val="center"/>
        <w:rPr>
          <w:rFonts w:ascii="TimesNewRomanPSMT" w:eastAsiaTheme="minorHAnsi" w:hAnsi="TimesNewRomanPSMT" w:cs="TimesNewRomanPSMT"/>
          <w:sz w:val="28"/>
          <w:szCs w:val="28"/>
        </w:rPr>
      </w:pPr>
      <w:r w:rsidRPr="008669E9">
        <w:rPr>
          <w:rFonts w:ascii="TimesNewRomanPSMT" w:eastAsiaTheme="minorHAnsi" w:hAnsi="TimesNewRomanPSMT" w:cs="TimesNewRomanPSMT"/>
          <w:sz w:val="28"/>
          <w:szCs w:val="28"/>
        </w:rPr>
        <w:t xml:space="preserve">Методические указания для обучающихся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6C7DF4" w:rsidRDefault="00E705A1" w:rsidP="006C7DF4">
      <w:pPr>
        <w:pStyle w:val="ReportHead"/>
        <w:suppressAutoHyphens/>
        <w:spacing w:before="120"/>
        <w:rPr>
          <w:i/>
          <w:sz w:val="24"/>
        </w:rPr>
      </w:pPr>
      <w:r>
        <w:rPr>
          <w:i/>
          <w:sz w:val="24"/>
        </w:rPr>
        <w:t>«</w:t>
      </w:r>
      <w:r w:rsidR="006C7DF4">
        <w:rPr>
          <w:i/>
          <w:sz w:val="24"/>
        </w:rPr>
        <w:t>Геометрия»</w:t>
      </w:r>
    </w:p>
    <w:p w:rsidR="006C7DF4" w:rsidRDefault="006C7DF4" w:rsidP="006C7DF4">
      <w:pPr>
        <w:pStyle w:val="ReportHead"/>
        <w:suppressAutoHyphens/>
        <w:rPr>
          <w:sz w:val="24"/>
        </w:rPr>
      </w:pPr>
    </w:p>
    <w:p w:rsidR="006C7DF4" w:rsidRDefault="006C7DF4" w:rsidP="006C7DF4">
      <w:pPr>
        <w:pStyle w:val="ReportHead"/>
        <w:suppressAutoHyphens/>
        <w:spacing w:line="360" w:lineRule="auto"/>
        <w:rPr>
          <w:sz w:val="24"/>
        </w:rPr>
      </w:pPr>
      <w:r>
        <w:rPr>
          <w:sz w:val="24"/>
        </w:rPr>
        <w:t>Уровень высшего образования</w:t>
      </w:r>
    </w:p>
    <w:p w:rsidR="006C7DF4" w:rsidRDefault="006C7DF4" w:rsidP="006C7DF4">
      <w:pPr>
        <w:pStyle w:val="ReportHead"/>
        <w:suppressAutoHyphens/>
        <w:spacing w:line="360" w:lineRule="auto"/>
        <w:rPr>
          <w:sz w:val="24"/>
        </w:rPr>
      </w:pPr>
      <w:r>
        <w:rPr>
          <w:sz w:val="24"/>
        </w:rPr>
        <w:t>СПЕЦИАЛИТЕТ</w:t>
      </w:r>
    </w:p>
    <w:p w:rsidR="006C7DF4" w:rsidRDefault="006C7DF4" w:rsidP="006C7DF4">
      <w:pPr>
        <w:pStyle w:val="ReportHead"/>
        <w:suppressAutoHyphens/>
        <w:rPr>
          <w:sz w:val="24"/>
        </w:rPr>
      </w:pPr>
      <w:r>
        <w:rPr>
          <w:sz w:val="24"/>
        </w:rPr>
        <w:t>Специальность</w:t>
      </w:r>
    </w:p>
    <w:p w:rsidR="006C7DF4" w:rsidRDefault="006C7DF4" w:rsidP="006C7DF4">
      <w:pPr>
        <w:pStyle w:val="ReportHead"/>
        <w:suppressAutoHyphens/>
        <w:rPr>
          <w:i/>
          <w:sz w:val="24"/>
          <w:u w:val="single"/>
        </w:rPr>
      </w:pPr>
      <w:r>
        <w:rPr>
          <w:i/>
          <w:sz w:val="24"/>
          <w:u w:val="single"/>
        </w:rPr>
        <w:t>10.05.01 Компьютерная безопасность</w:t>
      </w:r>
    </w:p>
    <w:p w:rsidR="006C7DF4" w:rsidRDefault="006C7DF4" w:rsidP="006C7DF4">
      <w:pPr>
        <w:pStyle w:val="ReportHead"/>
        <w:suppressAutoHyphens/>
        <w:rPr>
          <w:sz w:val="24"/>
          <w:vertAlign w:val="superscript"/>
        </w:rPr>
      </w:pPr>
      <w:r>
        <w:rPr>
          <w:sz w:val="24"/>
          <w:vertAlign w:val="superscript"/>
        </w:rPr>
        <w:t>(код и наименование специальности)</w:t>
      </w:r>
    </w:p>
    <w:p w:rsidR="006C7DF4" w:rsidRDefault="006C7DF4" w:rsidP="006C7DF4">
      <w:pPr>
        <w:pStyle w:val="ReportHead"/>
        <w:suppressAutoHyphens/>
        <w:rPr>
          <w:i/>
          <w:sz w:val="24"/>
          <w:u w:val="single"/>
        </w:rPr>
      </w:pPr>
      <w:r>
        <w:rPr>
          <w:i/>
          <w:sz w:val="24"/>
          <w:u w:val="single"/>
        </w:rPr>
        <w:t>специализация №3 «Разработка защищенного программного обеспечения»</w:t>
      </w:r>
    </w:p>
    <w:p w:rsidR="006C7DF4" w:rsidRDefault="006C7DF4" w:rsidP="006C7DF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C7DF4" w:rsidRDefault="006C7DF4" w:rsidP="006C7DF4">
      <w:pPr>
        <w:pStyle w:val="ReportHead"/>
        <w:suppressAutoHyphens/>
        <w:rPr>
          <w:sz w:val="24"/>
        </w:rPr>
      </w:pPr>
    </w:p>
    <w:p w:rsidR="006C7DF4" w:rsidRDefault="006C7DF4" w:rsidP="006C7DF4">
      <w:pPr>
        <w:pStyle w:val="ReportHead"/>
        <w:suppressAutoHyphens/>
        <w:rPr>
          <w:sz w:val="24"/>
        </w:rPr>
      </w:pPr>
      <w:r>
        <w:rPr>
          <w:sz w:val="24"/>
        </w:rPr>
        <w:t>Квалификация</w:t>
      </w:r>
    </w:p>
    <w:p w:rsidR="006C7DF4" w:rsidRDefault="006C7DF4" w:rsidP="006C7DF4">
      <w:pPr>
        <w:pStyle w:val="ReportHead"/>
        <w:suppressAutoHyphens/>
        <w:rPr>
          <w:i/>
          <w:sz w:val="24"/>
          <w:u w:val="single"/>
        </w:rPr>
      </w:pPr>
      <w:r>
        <w:rPr>
          <w:i/>
          <w:sz w:val="24"/>
          <w:u w:val="single"/>
        </w:rPr>
        <w:t>Специалист по защите информации</w:t>
      </w:r>
    </w:p>
    <w:p w:rsidR="006C7DF4" w:rsidRDefault="006C7DF4" w:rsidP="006C7DF4">
      <w:pPr>
        <w:pStyle w:val="ReportHead"/>
        <w:suppressAutoHyphens/>
        <w:spacing w:before="120"/>
        <w:rPr>
          <w:sz w:val="24"/>
        </w:rPr>
      </w:pPr>
      <w:r>
        <w:rPr>
          <w:sz w:val="24"/>
        </w:rPr>
        <w:t>Форма обучения</w:t>
      </w:r>
    </w:p>
    <w:p w:rsidR="006C7DF4" w:rsidRDefault="006C7DF4" w:rsidP="006C7DF4">
      <w:pPr>
        <w:pStyle w:val="ReportHead"/>
        <w:suppressAutoHyphens/>
        <w:rPr>
          <w:i/>
          <w:sz w:val="24"/>
          <w:u w:val="single"/>
        </w:rPr>
      </w:pPr>
      <w:r>
        <w:rPr>
          <w:i/>
          <w:sz w:val="24"/>
          <w:u w:val="single"/>
        </w:rPr>
        <w:t>Очная</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Default="0019626A" w:rsidP="0019626A">
      <w:pPr>
        <w:suppressAutoHyphens/>
        <w:jc w:val="center"/>
        <w:rPr>
          <w:sz w:val="24"/>
          <w:szCs w:val="22"/>
        </w:rPr>
      </w:pPr>
    </w:p>
    <w:p w:rsidR="00730DC2" w:rsidRDefault="00730DC2" w:rsidP="0019626A">
      <w:pPr>
        <w:suppressAutoHyphens/>
        <w:jc w:val="center"/>
        <w:rPr>
          <w:sz w:val="24"/>
          <w:szCs w:val="22"/>
        </w:rPr>
      </w:pPr>
    </w:p>
    <w:p w:rsidR="00DB0CD5" w:rsidRPr="0019626A" w:rsidRDefault="00DB0CD5" w:rsidP="0019626A">
      <w:pPr>
        <w:suppressAutoHyphens/>
        <w:jc w:val="center"/>
        <w:rPr>
          <w:sz w:val="24"/>
          <w:szCs w:val="22"/>
        </w:rPr>
      </w:pPr>
      <w:r>
        <w:rPr>
          <w:sz w:val="24"/>
          <w:szCs w:val="22"/>
        </w:rPr>
        <w:t>Год набора 202</w:t>
      </w:r>
      <w:r w:rsidR="00EE617F">
        <w:rPr>
          <w:sz w:val="24"/>
          <w:szCs w:val="22"/>
        </w:rPr>
        <w:t>4</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lastRenderedPageBreak/>
        <w:t xml:space="preserve">Составители _____________________ </w:t>
      </w:r>
      <w:r w:rsidR="00001B9C">
        <w:rPr>
          <w:sz w:val="28"/>
          <w:szCs w:val="28"/>
        </w:rPr>
        <w:t>Харитонова С.В.</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 xml:space="preserve">Методические указания рассмотрены и одобрены на заседании кафедры </w:t>
      </w:r>
      <w:r w:rsidR="00EE617F">
        <w:rPr>
          <w:sz w:val="28"/>
          <w:szCs w:val="28"/>
        </w:rPr>
        <w:t>математики и цифровых технологий</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 xml:space="preserve">Заведующий кафедрой ________________________ </w:t>
      </w:r>
      <w:proofErr w:type="spellStart"/>
      <w:r w:rsidRPr="008669E9">
        <w:rPr>
          <w:sz w:val="28"/>
          <w:szCs w:val="28"/>
        </w:rPr>
        <w:t>Шухман</w:t>
      </w:r>
      <w:proofErr w:type="spellEnd"/>
      <w:r w:rsidRPr="008669E9">
        <w:rPr>
          <w:sz w:val="28"/>
          <w:szCs w:val="28"/>
        </w:rPr>
        <w:t xml:space="preserve">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Методические указания явля</w:t>
      </w:r>
      <w:r w:rsidR="009A49AD">
        <w:rPr>
          <w:sz w:val="28"/>
          <w:szCs w:val="28"/>
        </w:rPr>
        <w:t>ю</w:t>
      </w:r>
      <w:r w:rsidRPr="008669E9">
        <w:rPr>
          <w:sz w:val="28"/>
          <w:szCs w:val="28"/>
        </w:rPr>
        <w:t xml:space="preserve">тся приложением к рабочей программе по дисциплине </w:t>
      </w:r>
      <w:r w:rsidR="009073EE">
        <w:rPr>
          <w:sz w:val="28"/>
          <w:szCs w:val="28"/>
        </w:rPr>
        <w:t>Геометрия</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8669E9" w:rsidRPr="008669E9" w:rsidRDefault="008669E9" w:rsidP="008669E9">
      <w:pPr>
        <w:jc w:val="both"/>
        <w:rPr>
          <w:snapToGrid w:val="0"/>
          <w:sz w:val="28"/>
          <w:szCs w:val="28"/>
          <w:lang w:eastAsia="ru-RU"/>
        </w:rPr>
      </w:pPr>
    </w:p>
    <w:p w:rsidR="008669E9" w:rsidRPr="008669E9" w:rsidRDefault="008669E9" w:rsidP="008669E9">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t>Содержание</w:t>
      </w:r>
    </w:p>
    <w:tbl>
      <w:tblPr>
        <w:tblW w:w="5000" w:type="pct"/>
        <w:tblLook w:val="01E0" w:firstRow="1" w:lastRow="1" w:firstColumn="1" w:lastColumn="1" w:noHBand="0" w:noVBand="0"/>
      </w:tblPr>
      <w:tblGrid>
        <w:gridCol w:w="9982"/>
        <w:gridCol w:w="364"/>
      </w:tblGrid>
      <w:tr w:rsidR="008669E9" w:rsidRPr="008669E9" w:rsidTr="006606D1">
        <w:tc>
          <w:tcPr>
            <w:tcW w:w="4825"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r w:rsidR="00001B9C">
              <w:rPr>
                <w:color w:val="000000"/>
                <w:spacing w:val="7"/>
                <w:sz w:val="28"/>
                <w:szCs w:val="28"/>
                <w:lang w:eastAsia="ru-RU"/>
              </w:rPr>
              <w:t>……….</w:t>
            </w:r>
            <w:r w:rsidRPr="008669E9">
              <w:rPr>
                <w:color w:val="000000"/>
                <w:spacing w:val="7"/>
                <w:sz w:val="28"/>
                <w:szCs w:val="28"/>
                <w:lang w:eastAsia="ru-RU"/>
              </w:rPr>
              <w:t>....</w:t>
            </w:r>
            <w:r w:rsidR="00001B9C">
              <w:rPr>
                <w:color w:val="000000"/>
                <w:spacing w:val="7"/>
                <w:sz w:val="28"/>
                <w:szCs w:val="28"/>
                <w:lang w:eastAsia="ru-RU"/>
              </w:rPr>
              <w:t>...</w:t>
            </w:r>
          </w:p>
        </w:tc>
        <w:tc>
          <w:tcPr>
            <w:tcW w:w="175"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8669E9" w:rsidRPr="008669E9" w:rsidTr="006606D1">
        <w:tc>
          <w:tcPr>
            <w:tcW w:w="4825"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r w:rsidR="00001B9C">
              <w:rPr>
                <w:color w:val="000000"/>
                <w:spacing w:val="7"/>
                <w:sz w:val="28"/>
                <w:szCs w:val="28"/>
                <w:lang w:eastAsia="ru-RU"/>
              </w:rPr>
              <w:t>……………………......</w:t>
            </w:r>
          </w:p>
        </w:tc>
        <w:tc>
          <w:tcPr>
            <w:tcW w:w="175" w:type="pct"/>
            <w:vAlign w:val="bottom"/>
          </w:tcPr>
          <w:p w:rsidR="008669E9" w:rsidRPr="008669E9" w:rsidRDefault="007A4301"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6606D1">
        <w:tc>
          <w:tcPr>
            <w:tcW w:w="4825"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r w:rsidR="00001B9C">
              <w:rPr>
                <w:color w:val="000000"/>
                <w:spacing w:val="7"/>
                <w:sz w:val="28"/>
                <w:szCs w:val="28"/>
                <w:lang w:eastAsia="ru-RU"/>
              </w:rPr>
              <w:t>.............</w:t>
            </w:r>
          </w:p>
        </w:tc>
        <w:tc>
          <w:tcPr>
            <w:tcW w:w="175" w:type="pct"/>
            <w:vAlign w:val="bottom"/>
          </w:tcPr>
          <w:p w:rsidR="008669E9" w:rsidRPr="008669E9" w:rsidRDefault="00730DC2"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6606D1">
        <w:tc>
          <w:tcPr>
            <w:tcW w:w="4825" w:type="pct"/>
          </w:tcPr>
          <w:p w:rsidR="008669E9" w:rsidRPr="008669E9" w:rsidRDefault="008669E9" w:rsidP="006606D1">
            <w:pPr>
              <w:spacing w:line="360" w:lineRule="auto"/>
              <w:jc w:val="both"/>
              <w:rPr>
                <w:color w:val="000000"/>
                <w:spacing w:val="7"/>
                <w:sz w:val="28"/>
                <w:szCs w:val="28"/>
                <w:lang w:eastAsia="ru-RU"/>
              </w:rPr>
            </w:pPr>
            <w:r w:rsidRPr="008669E9">
              <w:rPr>
                <w:color w:val="000000"/>
                <w:spacing w:val="7"/>
                <w:sz w:val="28"/>
                <w:szCs w:val="28"/>
                <w:lang w:eastAsia="ru-RU"/>
              </w:rPr>
              <w:t xml:space="preserve">4 Методические указания по промежуточной аттестации </w:t>
            </w:r>
            <w:r w:rsidR="006606D1">
              <w:rPr>
                <w:color w:val="000000"/>
                <w:spacing w:val="7"/>
                <w:sz w:val="28"/>
                <w:szCs w:val="28"/>
                <w:lang w:eastAsia="ru-RU"/>
              </w:rPr>
              <w:t>……………….</w:t>
            </w:r>
            <w:r w:rsidR="00001B9C">
              <w:rPr>
                <w:color w:val="000000"/>
                <w:spacing w:val="7"/>
                <w:sz w:val="28"/>
                <w:szCs w:val="28"/>
                <w:lang w:eastAsia="ru-RU"/>
              </w:rPr>
              <w:t>…….</w:t>
            </w:r>
          </w:p>
        </w:tc>
        <w:tc>
          <w:tcPr>
            <w:tcW w:w="175" w:type="pct"/>
            <w:vAlign w:val="bottom"/>
          </w:tcPr>
          <w:p w:rsidR="008669E9" w:rsidRPr="008669E9" w:rsidRDefault="007A4301" w:rsidP="008669E9">
            <w:pPr>
              <w:spacing w:line="360" w:lineRule="auto"/>
              <w:jc w:val="center"/>
              <w:rPr>
                <w:color w:val="000000"/>
                <w:spacing w:val="7"/>
                <w:sz w:val="28"/>
                <w:szCs w:val="28"/>
                <w:lang w:eastAsia="ru-RU"/>
              </w:rPr>
            </w:pPr>
            <w:r>
              <w:rPr>
                <w:color w:val="000000"/>
                <w:spacing w:val="7"/>
                <w:sz w:val="28"/>
                <w:szCs w:val="28"/>
                <w:lang w:eastAsia="ru-RU"/>
              </w:rPr>
              <w:t>7</w:t>
            </w:r>
          </w:p>
        </w:tc>
      </w:tr>
    </w:tbl>
    <w:p w:rsidR="008669E9" w:rsidRPr="008669E9" w:rsidRDefault="008669E9" w:rsidP="008669E9">
      <w:pPr>
        <w:tabs>
          <w:tab w:val="num" w:pos="1004"/>
        </w:tabs>
        <w:suppressAutoHyphens/>
        <w:ind w:left="1004"/>
        <w:jc w:val="center"/>
        <w:rPr>
          <w:rFonts w:eastAsia="Calibri"/>
          <w:b/>
          <w:sz w:val="24"/>
          <w:szCs w:val="22"/>
        </w:rPr>
      </w:pPr>
    </w:p>
    <w:p w:rsidR="006606D1" w:rsidRDefault="008669E9" w:rsidP="006606D1">
      <w:pPr>
        <w:ind w:firstLine="340"/>
        <w:jc w:val="center"/>
        <w:outlineLvl w:val="0"/>
        <w:rPr>
          <w:b/>
          <w:sz w:val="28"/>
          <w:lang w:eastAsia="ru-RU"/>
        </w:rPr>
      </w:pPr>
      <w:r w:rsidRPr="008669E9">
        <w:rPr>
          <w:b/>
          <w:sz w:val="28"/>
          <w:lang w:eastAsia="ru-RU"/>
        </w:rPr>
        <w:br w:type="page"/>
      </w:r>
      <w:r w:rsidR="006606D1" w:rsidRPr="008669E9">
        <w:rPr>
          <w:b/>
          <w:sz w:val="28"/>
          <w:lang w:eastAsia="ru-RU"/>
        </w:rPr>
        <w:lastRenderedPageBreak/>
        <w:t>1 Методические указания по лекционным занятиям</w:t>
      </w:r>
    </w:p>
    <w:p w:rsidR="006606D1" w:rsidRPr="008669E9" w:rsidRDefault="006606D1" w:rsidP="006606D1">
      <w:pPr>
        <w:ind w:firstLine="340"/>
        <w:jc w:val="center"/>
        <w:outlineLvl w:val="0"/>
        <w:rPr>
          <w:b/>
          <w:noProof/>
          <w:sz w:val="24"/>
          <w:szCs w:val="24"/>
          <w:lang w:eastAsia="ru-RU"/>
        </w:rPr>
      </w:pPr>
    </w:p>
    <w:p w:rsidR="006606D1" w:rsidRPr="009073EE" w:rsidRDefault="006606D1" w:rsidP="006606D1">
      <w:pPr>
        <w:ind w:firstLine="426"/>
        <w:jc w:val="both"/>
        <w:rPr>
          <w:noProof/>
          <w:sz w:val="24"/>
          <w:szCs w:val="24"/>
          <w:lang w:eastAsia="ru-RU"/>
        </w:rPr>
      </w:pPr>
      <w:r w:rsidRPr="009073EE">
        <w:rPr>
          <w:noProof/>
          <w:sz w:val="24"/>
          <w:szCs w:val="24"/>
          <w:lang w:eastAsia="ru-RU"/>
        </w:rPr>
        <w:t>На лекции излагается теоретический и практический материал, относ</w:t>
      </w:r>
      <w:r>
        <w:rPr>
          <w:noProof/>
          <w:sz w:val="24"/>
          <w:szCs w:val="24"/>
          <w:lang w:eastAsia="ru-RU"/>
        </w:rPr>
        <w:t xml:space="preserve">ящийся к основному курсу. Лекциям </w:t>
      </w:r>
      <w:r w:rsidRPr="009073EE">
        <w:rPr>
          <w:noProof/>
          <w:sz w:val="24"/>
          <w:szCs w:val="24"/>
          <w:lang w:eastAsia="ru-RU"/>
        </w:rPr>
        <w:t xml:space="preserve">принадлежит главная и ведущая роль в учебном процессе. </w:t>
      </w:r>
    </w:p>
    <w:p w:rsidR="006606D1" w:rsidRPr="009073EE" w:rsidRDefault="006606D1" w:rsidP="006606D1">
      <w:pPr>
        <w:ind w:firstLine="426"/>
        <w:jc w:val="both"/>
        <w:rPr>
          <w:noProof/>
          <w:sz w:val="24"/>
          <w:szCs w:val="24"/>
          <w:lang w:eastAsia="ru-RU"/>
        </w:rPr>
      </w:pPr>
      <w:r w:rsidRPr="009073EE">
        <w:rPr>
          <w:noProof/>
          <w:sz w:val="24"/>
          <w:szCs w:val="24"/>
          <w:lang w:eastAsia="ru-RU"/>
        </w:rPr>
        <w:t xml:space="preserve">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6606D1" w:rsidRPr="009073EE" w:rsidRDefault="006606D1" w:rsidP="006606D1">
      <w:pPr>
        <w:ind w:firstLine="426"/>
        <w:jc w:val="both"/>
        <w:rPr>
          <w:noProof/>
          <w:sz w:val="24"/>
          <w:szCs w:val="24"/>
          <w:lang w:eastAsia="ru-RU"/>
        </w:rPr>
      </w:pPr>
      <w:r w:rsidRPr="009073EE">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6606D1" w:rsidRPr="009073EE" w:rsidRDefault="006606D1" w:rsidP="006606D1">
      <w:pPr>
        <w:ind w:firstLine="426"/>
        <w:jc w:val="both"/>
        <w:rPr>
          <w:noProof/>
          <w:sz w:val="24"/>
          <w:szCs w:val="24"/>
          <w:lang w:eastAsia="ru-RU"/>
        </w:rPr>
      </w:pPr>
      <w:r w:rsidRPr="009073EE">
        <w:rPr>
          <w:noProof/>
          <w:sz w:val="24"/>
          <w:szCs w:val="24"/>
          <w:lang w:eastAsia="ru-RU"/>
        </w:rPr>
        <w:t>К лекции следует готовиться и студенту: присутствовать на предыдущих лекциях и усвоить их содержание, восстановить по конспекту однокурсника, по учебнику пропущенную по уважительной причине лекцию. Перед следующей лекцией повторять материал, просмотрев свой конспект и соответствующий раздел учебника.</w:t>
      </w:r>
    </w:p>
    <w:p w:rsidR="006606D1" w:rsidRPr="009073EE" w:rsidRDefault="006606D1" w:rsidP="006606D1">
      <w:pPr>
        <w:ind w:firstLine="426"/>
        <w:jc w:val="both"/>
        <w:rPr>
          <w:noProof/>
          <w:sz w:val="24"/>
          <w:szCs w:val="24"/>
          <w:lang w:eastAsia="ru-RU"/>
        </w:rPr>
      </w:pPr>
      <w:r w:rsidRPr="009073EE">
        <w:rPr>
          <w:noProof/>
          <w:sz w:val="24"/>
          <w:szCs w:val="24"/>
          <w:lang w:eastAsia="ru-RU"/>
        </w:rPr>
        <w:t>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w:t>
      </w:r>
      <w:r>
        <w:rPr>
          <w:noProof/>
          <w:sz w:val="24"/>
          <w:szCs w:val="24"/>
          <w:lang w:eastAsia="ru-RU"/>
        </w:rPr>
        <w:t xml:space="preserve"> </w:t>
      </w:r>
      <w:r w:rsidRPr="009073EE">
        <w:rPr>
          <w:noProof/>
          <w:sz w:val="24"/>
          <w:szCs w:val="24"/>
          <w:lang w:eastAsia="ru-RU"/>
        </w:rPr>
        <w:t xml:space="preserve">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6606D1" w:rsidRPr="009073EE" w:rsidRDefault="006606D1" w:rsidP="006606D1">
      <w:pPr>
        <w:ind w:firstLine="426"/>
        <w:jc w:val="both"/>
        <w:rPr>
          <w:noProof/>
          <w:sz w:val="24"/>
          <w:szCs w:val="24"/>
          <w:lang w:eastAsia="ru-RU"/>
        </w:rPr>
      </w:pPr>
      <w:r w:rsidRPr="009073EE">
        <w:rPr>
          <w:noProof/>
          <w:sz w:val="24"/>
          <w:szCs w:val="24"/>
          <w:lang w:eastAsia="ru-RU"/>
        </w:rPr>
        <w:t xml:space="preserve">Лекции по </w:t>
      </w:r>
      <w:r>
        <w:rPr>
          <w:noProof/>
          <w:sz w:val="24"/>
          <w:szCs w:val="24"/>
          <w:lang w:eastAsia="ru-RU"/>
        </w:rPr>
        <w:t>дисциплинам</w:t>
      </w:r>
      <w:r w:rsidRPr="009073EE">
        <w:rPr>
          <w:noProof/>
          <w:sz w:val="24"/>
          <w:szCs w:val="24"/>
          <w:lang w:eastAsia="ru-RU"/>
        </w:rPr>
        <w:t xml:space="preserve">,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6606D1" w:rsidRPr="009073EE" w:rsidRDefault="006606D1" w:rsidP="006606D1">
      <w:pPr>
        <w:ind w:firstLine="426"/>
        <w:jc w:val="both"/>
        <w:rPr>
          <w:noProof/>
          <w:sz w:val="24"/>
          <w:szCs w:val="24"/>
          <w:lang w:eastAsia="ru-RU"/>
        </w:rPr>
      </w:pPr>
      <w:r w:rsidRPr="009073EE">
        <w:rPr>
          <w:noProof/>
          <w:sz w:val="24"/>
          <w:szCs w:val="24"/>
          <w:lang w:eastAsia="ru-RU"/>
        </w:rPr>
        <w:t>Для ле</w:t>
      </w:r>
      <w:r>
        <w:rPr>
          <w:noProof/>
          <w:sz w:val="24"/>
          <w:szCs w:val="24"/>
          <w:lang w:eastAsia="ru-RU"/>
        </w:rPr>
        <w:t>к</w:t>
      </w:r>
      <w:r w:rsidRPr="009073EE">
        <w:rPr>
          <w:noProof/>
          <w:sz w:val="24"/>
          <w:szCs w:val="24"/>
          <w:lang w:eastAsia="ru-RU"/>
        </w:rPr>
        <w:t>ций необходимо завести специальную тетрадь. На обложке обязательно запишите свои дан</w:t>
      </w:r>
      <w:r>
        <w:rPr>
          <w:noProof/>
          <w:sz w:val="24"/>
          <w:szCs w:val="24"/>
          <w:lang w:eastAsia="ru-RU"/>
        </w:rPr>
        <w:t>ные, название предмета</w:t>
      </w:r>
      <w:r w:rsidRPr="009073EE">
        <w:rPr>
          <w:noProof/>
          <w:sz w:val="24"/>
          <w:szCs w:val="24"/>
          <w:lang w:eastAsia="ru-RU"/>
        </w:rPr>
        <w:t>,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6606D1" w:rsidRDefault="006606D1" w:rsidP="006606D1">
      <w:pPr>
        <w:ind w:firstLine="426"/>
        <w:jc w:val="both"/>
        <w:rPr>
          <w:noProof/>
          <w:sz w:val="24"/>
          <w:szCs w:val="24"/>
          <w:lang w:eastAsia="ru-RU"/>
        </w:rPr>
      </w:pPr>
      <w:r w:rsidRPr="009073EE">
        <w:rPr>
          <w:noProof/>
          <w:sz w:val="24"/>
          <w:szCs w:val="24"/>
          <w:lang w:eastAsia="ru-RU"/>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w:t>
      </w:r>
    </w:p>
    <w:p w:rsidR="006606D1" w:rsidRPr="00736AF7" w:rsidDel="00662567" w:rsidRDefault="006606D1" w:rsidP="006606D1">
      <w:pPr>
        <w:numPr>
          <w:ilvl w:val="0"/>
          <w:numId w:val="37"/>
        </w:numPr>
        <w:tabs>
          <w:tab w:val="num" w:pos="142"/>
          <w:tab w:val="num" w:pos="360"/>
          <w:tab w:val="left" w:pos="993"/>
        </w:tabs>
        <w:ind w:left="0" w:firstLine="709"/>
        <w:jc w:val="both"/>
        <w:rPr>
          <w:del w:id="0" w:author="GKN" w:date="2023-04-14T09:59:00Z"/>
          <w:sz w:val="24"/>
          <w:szCs w:val="24"/>
        </w:rPr>
      </w:pPr>
      <w:del w:id="1" w:author="GKN" w:date="2023-04-14T09:59:00Z">
        <w:r w:rsidRPr="00736AF7" w:rsidDel="00662567">
          <w:rPr>
            <w:sz w:val="24"/>
            <w:szCs w:val="24"/>
          </w:rPr>
          <w:delText>Ильин, В. А. Аналитическая геометрия [Текст] : учеб. для ун-тов / В. А. Ильин, Э. Г. Позняк.- 4-е изд., доп. - М. : Наука, 1988. - 223 с. - (Курс высшей математики и математической физики ; вып. 5) - ISBN 5-02-013762-6.</w:delText>
        </w:r>
      </w:del>
    </w:p>
    <w:p w:rsidR="006606D1" w:rsidRPr="00662567" w:rsidDel="00662567" w:rsidRDefault="006606D1" w:rsidP="006606D1">
      <w:pPr>
        <w:numPr>
          <w:ilvl w:val="0"/>
          <w:numId w:val="37"/>
        </w:numPr>
        <w:tabs>
          <w:tab w:val="num" w:pos="142"/>
          <w:tab w:val="num" w:pos="360"/>
          <w:tab w:val="left" w:pos="993"/>
        </w:tabs>
        <w:ind w:left="0" w:firstLine="709"/>
        <w:jc w:val="both"/>
        <w:rPr>
          <w:del w:id="2" w:author="GKN" w:date="2023-04-14T09:59:00Z"/>
          <w:sz w:val="24"/>
          <w:szCs w:val="24"/>
          <w:rPrChange w:id="3" w:author="GKN" w:date="2023-04-14T10:00:00Z">
            <w:rPr>
              <w:del w:id="4" w:author="GKN" w:date="2023-04-14T09:59:00Z"/>
              <w:sz w:val="24"/>
              <w:szCs w:val="24"/>
              <w:lang w:val="en-US"/>
            </w:rPr>
          </w:rPrChange>
        </w:rPr>
      </w:pPr>
      <w:del w:id="5" w:author="GKN" w:date="2023-04-14T09:59:00Z">
        <w:r w:rsidRPr="00736AF7" w:rsidDel="00662567">
          <w:rPr>
            <w:sz w:val="24"/>
            <w:szCs w:val="24"/>
          </w:rPr>
          <w:delText>Ильин, В. А. Линейная алгебра [Текст] : учеб. для вузов / В. А. Ильин, Э. Г. Позняк.- 5-е изд., стер. - М. : Физматлит, 2002. - 320 с. - (Курс высшей математики и математической физики / под ред. А. Н. Тихонова [и др.] ; Вып. 4) - ISBN 5-9221-0134-Х.</w:delText>
        </w:r>
      </w:del>
    </w:p>
    <w:p w:rsidR="006606D1" w:rsidDel="00662567" w:rsidRDefault="006606D1" w:rsidP="006606D1">
      <w:pPr>
        <w:numPr>
          <w:ilvl w:val="0"/>
          <w:numId w:val="37"/>
        </w:numPr>
        <w:tabs>
          <w:tab w:val="num" w:pos="142"/>
          <w:tab w:val="num" w:pos="360"/>
          <w:tab w:val="left" w:pos="993"/>
        </w:tabs>
        <w:ind w:left="0" w:firstLine="709"/>
        <w:jc w:val="both"/>
        <w:rPr>
          <w:del w:id="6" w:author="GKN" w:date="2023-04-14T10:00:00Z"/>
          <w:sz w:val="24"/>
          <w:szCs w:val="24"/>
        </w:rPr>
      </w:pPr>
      <w:del w:id="7" w:author="GKN" w:date="2023-04-14T10:00:00Z">
        <w:r w:rsidRPr="005A1427" w:rsidDel="00662567">
          <w:rPr>
            <w:bCs/>
            <w:sz w:val="24"/>
            <w:szCs w:val="24"/>
          </w:rPr>
          <w:delText>Пихтилькова, О. А.</w:delText>
        </w:r>
        <w:r w:rsidRPr="005A1427" w:rsidDel="00662567">
          <w:rPr>
            <w:sz w:val="24"/>
            <w:szCs w:val="24"/>
          </w:rPr>
          <w:delText xml:space="preserve"> </w:delText>
        </w:r>
        <w:r w:rsidRPr="005A1427" w:rsidDel="00662567">
          <w:rPr>
            <w:bCs/>
            <w:sz w:val="24"/>
            <w:szCs w:val="24"/>
          </w:rPr>
          <w:delText>Линейная алгебра и аналитическая геометрия</w:delText>
        </w:r>
        <w:r w:rsidRPr="005A1427" w:rsidDel="00662567">
          <w:rPr>
            <w:sz w:val="24"/>
            <w:szCs w:val="24"/>
          </w:rPr>
          <w:delText xml:space="preserve"> [Электронный ресурс] : курс лекций: учебное пособие / О. А. Пихтилькова, С. А. Пихтильков, А. Н. Павленко ;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2015. -Adobe Acrobat Reader 6.0</w:delText>
        </w:r>
      </w:del>
    </w:p>
    <w:p w:rsidR="006606D1" w:rsidRPr="006A0F47" w:rsidDel="00662567" w:rsidRDefault="006606D1" w:rsidP="006606D1">
      <w:pPr>
        <w:ind w:firstLine="709"/>
        <w:rPr>
          <w:del w:id="8" w:author="GKN" w:date="2023-04-14T10:00:00Z"/>
          <w:sz w:val="24"/>
          <w:szCs w:val="24"/>
        </w:rPr>
      </w:pPr>
      <w:del w:id="9" w:author="GKN" w:date="2023-04-14T10:00:00Z">
        <w:r w:rsidDel="00662567">
          <w:rPr>
            <w:sz w:val="24"/>
            <w:szCs w:val="24"/>
          </w:rPr>
          <w:delText xml:space="preserve">4. </w:delText>
        </w:r>
        <w:r w:rsidRPr="006A0F47" w:rsidDel="00662567">
          <w:rPr>
            <w:sz w:val="24"/>
            <w:szCs w:val="24"/>
          </w:rPr>
          <w:delText>Аналитическая геометрия. Векторная алгебра [Электронный ресурс] : учебное пособие для студентов, обучающихся по программам высшего образования понаправлению подготовки 01.03.01 Математика / Н. Н. Щипкова [и др.]; М-во образования и науки Рос. Федерации, Федер. гос. бюджет. образоват. учреждение высш. проф. образования "Оренбург. гос. ун-т". - Электрон. текстовые дан. - Оренбург : ОГУ, 2015. -Adobe Acrobat Reader 5.0</w:delText>
        </w:r>
      </w:del>
    </w:p>
    <w:p w:rsidR="006606D1" w:rsidRPr="006A0F47" w:rsidDel="00662567" w:rsidRDefault="006606D1" w:rsidP="006606D1">
      <w:pPr>
        <w:ind w:firstLine="709"/>
        <w:rPr>
          <w:del w:id="10" w:author="GKN" w:date="2023-04-14T10:00:00Z"/>
          <w:sz w:val="24"/>
          <w:szCs w:val="24"/>
        </w:rPr>
      </w:pPr>
      <w:del w:id="11" w:author="GKN" w:date="2023-04-14T10:00:00Z">
        <w:r w:rsidDel="00662567">
          <w:rPr>
            <w:sz w:val="24"/>
            <w:szCs w:val="24"/>
          </w:rPr>
          <w:delText xml:space="preserve">5. </w:delText>
        </w:r>
        <w:r w:rsidRPr="006A0F47" w:rsidDel="00662567">
          <w:rPr>
            <w:sz w:val="24"/>
            <w:szCs w:val="24"/>
          </w:rPr>
          <w:delText>Канатников, А. Н. Аналитическая геометрия [Текст] : учеб. для втузов / А. Н. Канатников, А. П. Крищенко ; ред. В. С. Зарубин, А. П. Крищенко.- 4-е изд., испр. - М. : МГТУ им. Н.Э. Баумана, 2005. - 392 с. - (Математика в техническом университете ; вып. III). - Библиогр.: с. 375-376. - Предм. указ.: с. 377-383. - ISBN 5-7038-2732-9. - ISBN 5-7038-2484-2.</w:delText>
        </w:r>
      </w:del>
    </w:p>
    <w:p w:rsidR="006606D1" w:rsidRPr="006A0F47" w:rsidDel="00662567" w:rsidRDefault="006606D1" w:rsidP="006606D1">
      <w:pPr>
        <w:ind w:firstLine="426"/>
        <w:jc w:val="both"/>
        <w:rPr>
          <w:del w:id="12" w:author="GKN" w:date="2023-04-14T10:00:00Z"/>
          <w:sz w:val="24"/>
          <w:szCs w:val="24"/>
        </w:rPr>
      </w:pPr>
      <w:del w:id="13" w:author="GKN" w:date="2023-04-14T10:00:00Z">
        <w:r w:rsidDel="00662567">
          <w:rPr>
            <w:sz w:val="24"/>
            <w:szCs w:val="24"/>
          </w:rPr>
          <w:delText xml:space="preserve">6. </w:delText>
        </w:r>
        <w:r w:rsidRPr="006A0F47" w:rsidDel="00662567">
          <w:rPr>
            <w:sz w:val="24"/>
            <w:szCs w:val="24"/>
          </w:rPr>
          <w:delText xml:space="preserve">Щипкова, Н. Н. Аналитическая геометрия. Линии второго порядка [Электронный ресурс] : учеб. пособие / Н. Н. Щипкова, С. В. Харитонова; М-во образования и науки Рос. Федерации, Федер. </w:delText>
        </w:r>
        <w:r w:rsidRPr="006A0F47" w:rsidDel="00662567">
          <w:rPr>
            <w:sz w:val="24"/>
            <w:szCs w:val="24"/>
          </w:rPr>
          <w:lastRenderedPageBreak/>
          <w:delText>гос. бюджет. образоват. учреждение высш. проф. образования "Оренбург. гос. ун-т". - Электрон. текстовые дан. (1 файл: Kb). - Оренбург : ОГУ, 2011. -Adobe Acrobat Reader 5.0.</w:delText>
        </w:r>
      </w:del>
    </w:p>
    <w:p w:rsidR="006606D1" w:rsidDel="00662567" w:rsidRDefault="006606D1" w:rsidP="006606D1">
      <w:pPr>
        <w:ind w:firstLine="426"/>
        <w:jc w:val="both"/>
        <w:rPr>
          <w:del w:id="14" w:author="GKN" w:date="2023-04-14T10:00:00Z"/>
          <w:sz w:val="24"/>
          <w:szCs w:val="24"/>
        </w:rPr>
      </w:pPr>
      <w:del w:id="15" w:author="GKN" w:date="2023-04-14T10:00:00Z">
        <w:r w:rsidDel="00662567">
          <w:rPr>
            <w:bCs/>
            <w:sz w:val="24"/>
            <w:szCs w:val="24"/>
          </w:rPr>
          <w:delText xml:space="preserve">7. </w:delText>
        </w:r>
        <w:r w:rsidRPr="005A1427" w:rsidDel="00662567">
          <w:rPr>
            <w:bCs/>
            <w:sz w:val="24"/>
            <w:szCs w:val="24"/>
          </w:rPr>
          <w:delText>Щипкова, Н. Н.</w:delText>
        </w:r>
        <w:r w:rsidRPr="005A1427" w:rsidDel="00662567">
          <w:rPr>
            <w:sz w:val="24"/>
            <w:szCs w:val="24"/>
          </w:rPr>
          <w:delText xml:space="preserve"> </w:delText>
        </w:r>
        <w:r w:rsidRPr="005A1427" w:rsidDel="00662567">
          <w:rPr>
            <w:bCs/>
            <w:sz w:val="24"/>
            <w:szCs w:val="24"/>
          </w:rPr>
          <w:delText>Аналитическая геометрия. Поверхности второго порядка</w:delText>
        </w:r>
        <w:r w:rsidRPr="005A1427" w:rsidDel="00662567">
          <w:rPr>
            <w:sz w:val="24"/>
            <w:szCs w:val="24"/>
          </w:rPr>
          <w:delText xml:space="preserve"> [Электронный ресурс] : учебное пособие / Н. Н. Щипкова, А. Р. Рустанов, С. В. Харитонова;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2013. -Adobe Acrobat Reader</w:delText>
        </w:r>
      </w:del>
    </w:p>
    <w:p w:rsidR="006606D1" w:rsidDel="00662567" w:rsidRDefault="006606D1" w:rsidP="006606D1">
      <w:pPr>
        <w:tabs>
          <w:tab w:val="left" w:pos="1134"/>
        </w:tabs>
        <w:ind w:firstLine="709"/>
        <w:jc w:val="both"/>
        <w:rPr>
          <w:del w:id="16" w:author="GKN" w:date="2023-04-14T10:00:00Z"/>
          <w:sz w:val="24"/>
          <w:szCs w:val="24"/>
        </w:rPr>
      </w:pPr>
      <w:del w:id="17" w:author="GKN" w:date="2023-04-14T10:00:00Z">
        <w:r w:rsidDel="00662567">
          <w:rPr>
            <w:sz w:val="24"/>
            <w:szCs w:val="24"/>
          </w:rPr>
          <w:delText xml:space="preserve">8. </w:delText>
        </w:r>
        <w:r w:rsidRPr="00191304" w:rsidDel="00662567">
          <w:rPr>
            <w:sz w:val="24"/>
            <w:szCs w:val="24"/>
          </w:rPr>
          <w:delText>Практикум по линейной и тензорной алгебре [Электронный ресурс] : учебное пособие для обучающихся по образовательным программам высшего образования по направлениям подготовки 03.03.02 Физика, 03.03.03 Радиофизика / [О. Н. Казакова и др.]; М-во образования и науки Рос. Федерации, Федер. гос. бюджет. образоват. учреждение высш. образования "Оренбург. гос. ун-т". - Оренбург : ОГУ. - 2017. - ISBN 978-5-7410-1827-9. - 117 с.</w:delText>
        </w:r>
      </w:del>
    </w:p>
    <w:p w:rsidR="006606D1" w:rsidRPr="006A0F47" w:rsidDel="00662567" w:rsidRDefault="006606D1" w:rsidP="006606D1">
      <w:pPr>
        <w:pStyle w:val="aff5"/>
        <w:numPr>
          <w:ilvl w:val="0"/>
          <w:numId w:val="39"/>
        </w:numPr>
        <w:ind w:left="0" w:firstLine="709"/>
        <w:jc w:val="both"/>
        <w:rPr>
          <w:del w:id="18" w:author="GKN" w:date="2023-04-14T10:00:00Z"/>
          <w:rFonts w:ascii="Times New Roman" w:eastAsia="Times New Roman" w:hAnsi="Times New Roman"/>
          <w:sz w:val="24"/>
          <w:szCs w:val="24"/>
        </w:rPr>
      </w:pPr>
      <w:del w:id="19" w:author="GKN" w:date="2023-04-14T10:00:00Z">
        <w:r w:rsidRPr="006A0F47" w:rsidDel="00662567">
          <w:rPr>
            <w:rFonts w:ascii="Times New Roman" w:eastAsia="Times New Roman" w:hAnsi="Times New Roman"/>
            <w:sz w:val="24"/>
            <w:szCs w:val="24"/>
          </w:rPr>
          <w:delText>Пихтилькова, О. А. Линейная алгебра и аналитическая геометрия [Электронный ресурс] : курс лекций: учебное пособие / О. А. Пихтилькова, С. А. Пихтильков, А. Н. Павленко ;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2015. -Adobe Acrobat Reader 6.0.</w:delText>
        </w:r>
      </w:del>
      <w:del w:id="20" w:author="GKN" w:date="2023-04-14T09:36:00Z">
        <w:r w:rsidRPr="00EF0F4C">
          <w:rPr>
            <w:sz w:val="24"/>
            <w:szCs w:val="24"/>
            <w:rPrChange w:id="21" w:author="GKN" w:date="2023-04-14T09:36:00Z">
              <w:rPr>
                <w:sz w:val="24"/>
                <w:szCs w:val="24"/>
                <w:lang w:val="en-US"/>
              </w:rPr>
            </w:rPrChange>
          </w:rPr>
          <w:delText xml:space="preserve"> </w:delText>
        </w:r>
      </w:del>
    </w:p>
    <w:p w:rsidR="006606D1" w:rsidRPr="006A0F47" w:rsidDel="00662567" w:rsidRDefault="006606D1" w:rsidP="006606D1">
      <w:pPr>
        <w:pStyle w:val="aff5"/>
        <w:numPr>
          <w:ilvl w:val="0"/>
          <w:numId w:val="39"/>
        </w:numPr>
        <w:tabs>
          <w:tab w:val="left" w:pos="1134"/>
        </w:tabs>
        <w:ind w:left="0" w:firstLine="709"/>
        <w:jc w:val="both"/>
        <w:rPr>
          <w:del w:id="22" w:author="GKN" w:date="2023-04-14T10:00:00Z"/>
          <w:rFonts w:ascii="Times New Roman" w:eastAsia="Times New Roman" w:hAnsi="Times New Roman"/>
          <w:sz w:val="24"/>
          <w:szCs w:val="24"/>
        </w:rPr>
      </w:pPr>
      <w:del w:id="23" w:author="GKN" w:date="2023-04-14T10:00:00Z">
        <w:r w:rsidRPr="006A0F47" w:rsidDel="00662567">
          <w:rPr>
            <w:rFonts w:ascii="Times New Roman" w:eastAsia="Times New Roman" w:hAnsi="Times New Roman"/>
            <w:sz w:val="24"/>
            <w:szCs w:val="24"/>
          </w:rPr>
          <w:delText>Беклемишев, Д. В. Курс аналитической геометрии и линейной алгебры [Текст] : учебник для вузов / Д. В. Беклемишев .- 12-е изд., испр. - М. : Физматлит, 2008, 2009. - 312 с. - Предм. указ.: с. 302- 305. - Библиогр.: с. 306-307. - ISBN 978-5-9221-0979-6.</w:delText>
        </w:r>
      </w:del>
    </w:p>
    <w:p w:rsidR="006606D1" w:rsidRDefault="006606D1" w:rsidP="006606D1">
      <w:pPr>
        <w:ind w:firstLine="340"/>
        <w:jc w:val="center"/>
        <w:outlineLvl w:val="0"/>
        <w:rPr>
          <w:b/>
          <w:sz w:val="28"/>
          <w:lang w:eastAsia="ru-RU"/>
        </w:rPr>
      </w:pPr>
    </w:p>
    <w:p w:rsidR="006606D1" w:rsidRPr="008669E9" w:rsidRDefault="006606D1" w:rsidP="006606D1">
      <w:pPr>
        <w:ind w:firstLine="340"/>
        <w:jc w:val="center"/>
        <w:outlineLvl w:val="0"/>
        <w:rPr>
          <w:b/>
          <w:noProof/>
          <w:sz w:val="24"/>
          <w:szCs w:val="24"/>
          <w:lang w:eastAsia="ru-RU"/>
        </w:rPr>
      </w:pPr>
      <w:r w:rsidRPr="008669E9">
        <w:rPr>
          <w:b/>
          <w:sz w:val="28"/>
          <w:lang w:eastAsia="ru-RU"/>
        </w:rPr>
        <w:t>2 Методические указания по практическим занятиям</w:t>
      </w:r>
    </w:p>
    <w:p w:rsidR="006606D1" w:rsidRPr="008669E9" w:rsidRDefault="006606D1" w:rsidP="006606D1">
      <w:pPr>
        <w:widowControl w:val="0"/>
        <w:tabs>
          <w:tab w:val="left" w:pos="2910"/>
        </w:tabs>
        <w:snapToGrid w:val="0"/>
        <w:ind w:firstLine="709"/>
        <w:jc w:val="center"/>
        <w:outlineLvl w:val="0"/>
        <w:rPr>
          <w:b/>
          <w:noProof/>
          <w:sz w:val="24"/>
          <w:szCs w:val="24"/>
          <w:lang w:eastAsia="ru-RU"/>
        </w:rPr>
      </w:pPr>
    </w:p>
    <w:p w:rsidR="006606D1" w:rsidRPr="009073EE" w:rsidRDefault="006606D1" w:rsidP="006606D1">
      <w:pPr>
        <w:widowControl w:val="0"/>
        <w:snapToGrid w:val="0"/>
        <w:ind w:left="79" w:firstLine="347"/>
        <w:jc w:val="both"/>
        <w:rPr>
          <w:noProof/>
          <w:sz w:val="24"/>
          <w:szCs w:val="24"/>
          <w:lang w:eastAsia="ru-RU"/>
        </w:rPr>
      </w:pPr>
      <w:r w:rsidRPr="009073EE">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6606D1" w:rsidRPr="009073EE" w:rsidRDefault="006606D1" w:rsidP="006606D1">
      <w:pPr>
        <w:widowControl w:val="0"/>
        <w:snapToGrid w:val="0"/>
        <w:ind w:firstLine="347"/>
        <w:jc w:val="both"/>
        <w:rPr>
          <w:noProof/>
          <w:sz w:val="24"/>
          <w:szCs w:val="24"/>
          <w:lang w:eastAsia="ru-RU"/>
        </w:rPr>
      </w:pPr>
      <w:r w:rsidRPr="009073EE">
        <w:rPr>
          <w:noProof/>
          <w:sz w:val="24"/>
          <w:szCs w:val="24"/>
          <w:lang w:eastAsia="ru-RU"/>
        </w:rPr>
        <w:t>Внимательно прочитайте дома лекцию, по необходимости –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6606D1" w:rsidRPr="009073EE" w:rsidRDefault="006606D1" w:rsidP="006606D1">
      <w:pPr>
        <w:ind w:firstLine="347"/>
        <w:jc w:val="both"/>
        <w:rPr>
          <w:noProof/>
          <w:sz w:val="24"/>
          <w:szCs w:val="24"/>
          <w:lang w:eastAsia="ru-RU"/>
        </w:rPr>
      </w:pPr>
      <w:r w:rsidRPr="009073EE">
        <w:rPr>
          <w:noProof/>
          <w:sz w:val="24"/>
          <w:szCs w:val="24"/>
          <w:lang w:eastAsia="ru-RU"/>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6606D1" w:rsidRPr="009073EE" w:rsidRDefault="006606D1" w:rsidP="006606D1">
      <w:pPr>
        <w:ind w:firstLine="347"/>
        <w:jc w:val="both"/>
        <w:rPr>
          <w:noProof/>
          <w:color w:val="000000"/>
          <w:sz w:val="24"/>
          <w:szCs w:val="24"/>
          <w:lang w:eastAsia="ru-RU"/>
        </w:rPr>
      </w:pPr>
      <w:r w:rsidRPr="009073EE">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9073EE">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9073EE">
        <w:rPr>
          <w:noProof/>
          <w:color w:val="000000"/>
          <w:sz w:val="24"/>
          <w:szCs w:val="24"/>
          <w:lang w:eastAsia="ru-RU"/>
        </w:rPr>
        <w:softHyphen/>
        <w:t>черкивать и выносить на поля.</w:t>
      </w:r>
    </w:p>
    <w:p w:rsidR="006606D1" w:rsidRPr="009073EE" w:rsidRDefault="006606D1" w:rsidP="006606D1">
      <w:pPr>
        <w:ind w:firstLine="347"/>
        <w:jc w:val="both"/>
        <w:rPr>
          <w:noProof/>
          <w:sz w:val="24"/>
          <w:szCs w:val="24"/>
          <w:lang w:eastAsia="ru-RU"/>
        </w:rPr>
      </w:pPr>
      <w:r w:rsidRPr="009073EE">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6606D1" w:rsidRPr="009073EE" w:rsidRDefault="006606D1" w:rsidP="006606D1">
      <w:pPr>
        <w:ind w:firstLine="347"/>
        <w:jc w:val="both"/>
        <w:rPr>
          <w:noProof/>
          <w:sz w:val="24"/>
          <w:szCs w:val="24"/>
          <w:lang w:eastAsia="ru-RU"/>
        </w:rPr>
      </w:pPr>
      <w:r w:rsidRPr="009073EE">
        <w:rPr>
          <w:noProof/>
          <w:sz w:val="24"/>
          <w:szCs w:val="24"/>
          <w:lang w:eastAsia="ru-RU"/>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9073EE">
        <w:rPr>
          <w:noProof/>
          <w:sz w:val="24"/>
          <w:szCs w:val="24"/>
          <w:lang w:eastAsia="ru-RU"/>
        </w:rPr>
        <w:softHyphen/>
        <w:t>ный язык науки и техники. Графическое изображение показывает ход решения сложных задач и помогает его запоминанию.</w:t>
      </w:r>
    </w:p>
    <w:p w:rsidR="006606D1" w:rsidRPr="009073EE" w:rsidRDefault="006606D1" w:rsidP="006606D1">
      <w:pPr>
        <w:ind w:firstLine="347"/>
        <w:jc w:val="both"/>
        <w:rPr>
          <w:noProof/>
          <w:sz w:val="24"/>
          <w:szCs w:val="24"/>
          <w:lang w:eastAsia="ru-RU"/>
        </w:rPr>
      </w:pPr>
      <w:r w:rsidRPr="009073EE">
        <w:rPr>
          <w:noProof/>
          <w:sz w:val="24"/>
          <w:szCs w:val="24"/>
          <w:lang w:eastAsia="ru-RU"/>
        </w:rPr>
        <w:t>Не забывайте выполнять домашнее задание. Это поможет закрепить навыки решения задач.</w:t>
      </w:r>
    </w:p>
    <w:p w:rsidR="006606D1" w:rsidRPr="008669E9" w:rsidRDefault="006606D1" w:rsidP="006606D1">
      <w:pPr>
        <w:ind w:firstLine="400"/>
        <w:jc w:val="center"/>
        <w:rPr>
          <w:b/>
          <w:noProof/>
          <w:sz w:val="24"/>
          <w:szCs w:val="24"/>
          <w:lang w:eastAsia="ru-RU"/>
        </w:rPr>
      </w:pPr>
    </w:p>
    <w:p w:rsidR="006606D1" w:rsidRDefault="006606D1" w:rsidP="006606D1">
      <w:pPr>
        <w:ind w:firstLine="340"/>
        <w:jc w:val="center"/>
        <w:outlineLvl w:val="0"/>
        <w:rPr>
          <w:b/>
          <w:sz w:val="28"/>
          <w:lang w:eastAsia="ru-RU"/>
        </w:rPr>
      </w:pPr>
      <w:r w:rsidRPr="008669E9">
        <w:rPr>
          <w:b/>
          <w:sz w:val="28"/>
          <w:lang w:eastAsia="ru-RU"/>
        </w:rPr>
        <w:t>3 Методические указания по самостоятельной работе</w:t>
      </w:r>
    </w:p>
    <w:p w:rsidR="006606D1" w:rsidRPr="008669E9" w:rsidRDefault="006606D1" w:rsidP="006606D1">
      <w:pPr>
        <w:ind w:firstLine="340"/>
        <w:jc w:val="center"/>
        <w:outlineLvl w:val="0"/>
        <w:rPr>
          <w:b/>
          <w:noProof/>
          <w:sz w:val="24"/>
          <w:szCs w:val="24"/>
          <w:lang w:eastAsia="ru-RU"/>
        </w:rPr>
      </w:pPr>
    </w:p>
    <w:p w:rsidR="006606D1" w:rsidRPr="009073EE" w:rsidRDefault="006606D1" w:rsidP="006606D1">
      <w:pPr>
        <w:ind w:firstLine="400"/>
        <w:jc w:val="both"/>
        <w:rPr>
          <w:noProof/>
          <w:sz w:val="24"/>
          <w:szCs w:val="24"/>
          <w:lang w:eastAsia="ru-RU"/>
        </w:rPr>
      </w:pPr>
      <w:r w:rsidRPr="009073EE">
        <w:rPr>
          <w:noProof/>
          <w:sz w:val="24"/>
          <w:szCs w:val="24"/>
          <w:lang w:eastAsia="ru-RU"/>
        </w:rPr>
        <w:t xml:space="preserve">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w:t>
      </w:r>
      <w:r w:rsidRPr="009073EE">
        <w:rPr>
          <w:noProof/>
          <w:sz w:val="24"/>
          <w:szCs w:val="24"/>
          <w:lang w:eastAsia="ru-RU"/>
        </w:rPr>
        <w:lastRenderedPageBreak/>
        <w:t>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6606D1" w:rsidRPr="009073EE" w:rsidRDefault="006606D1" w:rsidP="006606D1">
      <w:pPr>
        <w:ind w:firstLine="400"/>
        <w:jc w:val="both"/>
        <w:rPr>
          <w:noProof/>
          <w:sz w:val="24"/>
          <w:szCs w:val="24"/>
          <w:lang w:eastAsia="ru-RU"/>
        </w:rPr>
      </w:pPr>
      <w:r w:rsidRPr="009073EE">
        <w:rPr>
          <w:sz w:val="24"/>
          <w:szCs w:val="24"/>
          <w:lang w:eastAsia="ru-RU"/>
        </w:rPr>
        <w:t xml:space="preserve">Главное правило при выборе вами учебника - доступность его языка для вас. </w:t>
      </w:r>
      <w:r w:rsidRPr="009073EE">
        <w:rPr>
          <w:color w:val="000000"/>
          <w:sz w:val="24"/>
          <w:szCs w:val="24"/>
          <w:lang w:eastAsia="ru-RU"/>
        </w:rPr>
        <w:t>Поэтому</w:t>
      </w:r>
      <w:r w:rsidRPr="009073EE">
        <w:rPr>
          <w:noProof/>
          <w:color w:val="000000"/>
          <w:sz w:val="24"/>
          <w:szCs w:val="24"/>
          <w:lang w:eastAsia="ru-RU"/>
        </w:rPr>
        <w:t xml:space="preserve"> у вас может быть в работе несколько учебников.</w:t>
      </w:r>
      <w:r w:rsidRPr="009073EE">
        <w:rPr>
          <w:noProof/>
          <w:color w:val="FF0000"/>
          <w:sz w:val="24"/>
          <w:szCs w:val="24"/>
          <w:lang w:eastAsia="ru-RU"/>
        </w:rPr>
        <w:t xml:space="preserve"> </w:t>
      </w:r>
      <w:r w:rsidRPr="009073EE">
        <w:rPr>
          <w:noProof/>
          <w:sz w:val="24"/>
          <w:szCs w:val="24"/>
          <w:lang w:eastAsia="ru-RU"/>
        </w:rPr>
        <w:t xml:space="preserve">Один обязательный, рекомендованный преподавателем, второй </w:t>
      </w:r>
      <w:r>
        <w:rPr>
          <w:noProof/>
          <w:sz w:val="24"/>
          <w:szCs w:val="24"/>
          <w:lang w:eastAsia="ru-RU"/>
        </w:rPr>
        <w:t xml:space="preserve">- </w:t>
      </w:r>
      <w:r w:rsidRPr="009073EE">
        <w:rPr>
          <w:noProof/>
          <w:sz w:val="24"/>
          <w:szCs w:val="24"/>
          <w:lang w:eastAsia="ru-RU"/>
        </w:rPr>
        <w:t xml:space="preserve">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7"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6606D1" w:rsidRDefault="006606D1" w:rsidP="006606D1">
      <w:pPr>
        <w:ind w:firstLine="400"/>
        <w:jc w:val="both"/>
        <w:rPr>
          <w:noProof/>
          <w:color w:val="000000"/>
          <w:sz w:val="24"/>
          <w:szCs w:val="24"/>
          <w:lang w:eastAsia="ru-RU"/>
        </w:rPr>
      </w:pPr>
      <w:r w:rsidRPr="009073EE">
        <w:rPr>
          <w:noProof/>
          <w:color w:val="000000"/>
          <w:sz w:val="24"/>
          <w:szCs w:val="24"/>
          <w:lang w:eastAsia="ru-RU"/>
        </w:rPr>
        <w:t xml:space="preserve">Изучение </w:t>
      </w:r>
      <w:r>
        <w:rPr>
          <w:noProof/>
          <w:color w:val="000000"/>
          <w:sz w:val="24"/>
          <w:szCs w:val="24"/>
          <w:lang w:eastAsia="ru-RU"/>
        </w:rPr>
        <w:t>данной дисциплины</w:t>
      </w:r>
      <w:r w:rsidRPr="009073EE">
        <w:rPr>
          <w:noProof/>
          <w:color w:val="000000"/>
          <w:sz w:val="24"/>
          <w:szCs w:val="24"/>
          <w:lang w:eastAsia="ru-RU"/>
        </w:rPr>
        <w:t xml:space="preserve"> в вузе опирается на школьный курс. Поэтому целесообразно самостоятельно по школьным справочникам повторить следующую тему: геометрические векторы на плоскости и в пространстве (определение вектора, координат вектора, виды векторов, линейные операции над векторами в геометрической и координатной формах, коллинеарность и компланарность векторов, скалярное произведение векторов.</w:t>
      </w:r>
    </w:p>
    <w:p w:rsidR="006606D1" w:rsidRPr="008669E9" w:rsidRDefault="006606D1" w:rsidP="006606D1">
      <w:pPr>
        <w:ind w:firstLine="400"/>
        <w:jc w:val="both"/>
        <w:rPr>
          <w:noProof/>
          <w:sz w:val="24"/>
          <w:szCs w:val="24"/>
          <w:lang w:eastAsia="ru-RU"/>
        </w:rPr>
      </w:pPr>
    </w:p>
    <w:p w:rsidR="006606D1" w:rsidRPr="009073EE" w:rsidRDefault="006606D1" w:rsidP="006606D1">
      <w:pPr>
        <w:ind w:firstLine="400"/>
        <w:jc w:val="both"/>
        <w:rPr>
          <w:noProof/>
          <w:sz w:val="24"/>
          <w:szCs w:val="24"/>
          <w:lang w:eastAsia="ru-RU"/>
        </w:rPr>
      </w:pPr>
      <w:r w:rsidRPr="009073EE">
        <w:rPr>
          <w:noProof/>
          <w:sz w:val="24"/>
          <w:szCs w:val="24"/>
          <w:lang w:eastAsia="ru-RU"/>
        </w:rPr>
        <w:t xml:space="preserve">Задания для выполнения РГЗ выдаются преподавателем в начале семестра. </w:t>
      </w:r>
    </w:p>
    <w:p w:rsidR="006606D1" w:rsidRPr="009073EE" w:rsidRDefault="006606D1" w:rsidP="006606D1">
      <w:pPr>
        <w:ind w:firstLine="400"/>
        <w:jc w:val="both"/>
        <w:rPr>
          <w:noProof/>
          <w:sz w:val="24"/>
          <w:szCs w:val="24"/>
          <w:lang w:eastAsia="ru-RU"/>
        </w:rPr>
      </w:pPr>
      <w:r w:rsidRPr="009073EE">
        <w:rPr>
          <w:noProof/>
          <w:sz w:val="24"/>
          <w:szCs w:val="24"/>
          <w:lang w:eastAsia="ru-RU"/>
        </w:rPr>
        <w:t xml:space="preserve">Индивидуальные задания для выполнения РГЗ представлены в </w:t>
      </w:r>
      <w:r w:rsidRPr="009073EE">
        <w:rPr>
          <w:sz w:val="24"/>
          <w:szCs w:val="24"/>
          <w:lang w:eastAsia="ru-RU"/>
        </w:rPr>
        <w:t>Фонде оценочных средств для проведения промежуточной аттестации обучающихся по дисциплине</w:t>
      </w:r>
      <w:r w:rsidRPr="009073EE">
        <w:rPr>
          <w:noProof/>
          <w:sz w:val="24"/>
          <w:szCs w:val="24"/>
          <w:lang w:eastAsia="ru-RU"/>
        </w:rPr>
        <w:t xml:space="preserve"> (ФОС), который доступен через личный кабинет обучающегося на сайте университета, режим доступа </w:t>
      </w:r>
      <w:hyperlink r:id="rId8"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6606D1" w:rsidDel="00662567" w:rsidRDefault="006606D1" w:rsidP="006606D1">
      <w:pPr>
        <w:ind w:firstLine="400"/>
        <w:jc w:val="both"/>
        <w:rPr>
          <w:del w:id="24" w:author="GKN" w:date="2023-04-14T10:00:00Z"/>
          <w:sz w:val="24"/>
          <w:szCs w:val="24"/>
        </w:rPr>
      </w:pPr>
      <w:del w:id="25" w:author="GKN" w:date="2023-04-14T10:00:00Z">
        <w:r w:rsidRPr="009073EE" w:rsidDel="00662567">
          <w:rPr>
            <w:sz w:val="24"/>
            <w:szCs w:val="24"/>
          </w:rPr>
          <w:delText xml:space="preserve">Практикум по аналитической геометрии [Электронный ресурс]: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М-во образования и науки Рос. Федерации, Федер. гос. бюджет. образоват. учреждение высш. образования "Оренбург. гос. ун-т". - Электрон. текстовые дан. (1 файл: 3.67 Мб). - Оренбург : ОГУ, 2016. </w:delText>
        </w:r>
        <w:r w:rsidDel="00662567">
          <w:rPr>
            <w:sz w:val="24"/>
            <w:szCs w:val="24"/>
          </w:rPr>
          <w:delText xml:space="preserve">Режим доступа: </w:delText>
        </w:r>
        <w:r w:rsidRPr="00E8197D" w:rsidDel="00662567">
          <w:delText>https://lib.osu.ru/search/elres/download/aHR0cDovL2FydGxpYi5vc3UucnUvd2ViL2Jvb2tzL21ldG9kX2FsbC8xMDI0M18yMDE2MDUwNi5wZGY%3D</w:delText>
        </w:r>
        <w:r w:rsidDel="00662567">
          <w:rPr>
            <w:sz w:val="24"/>
            <w:szCs w:val="24"/>
          </w:rPr>
          <w:delText xml:space="preserve"> </w:delText>
        </w:r>
      </w:del>
    </w:p>
    <w:p w:rsidR="006606D1" w:rsidDel="00662567" w:rsidRDefault="006606D1" w:rsidP="006606D1">
      <w:pPr>
        <w:ind w:firstLine="400"/>
        <w:jc w:val="both"/>
        <w:rPr>
          <w:del w:id="26" w:author="GKN" w:date="2023-04-14T10:00:00Z"/>
        </w:rPr>
      </w:pPr>
      <w:del w:id="27" w:author="GKN" w:date="2023-04-14T10:00:00Z">
        <w:r w:rsidDel="00662567">
          <w:rPr>
            <w:sz w:val="24"/>
            <w:szCs w:val="24"/>
          </w:rPr>
          <w:delText xml:space="preserve">2. </w:delText>
        </w:r>
        <w:r w:rsidRPr="004353C1" w:rsidDel="00662567">
          <w:rPr>
            <w:rFonts w:eastAsia="Calibri"/>
            <w:color w:val="000000"/>
            <w:sz w:val="24"/>
            <w:szCs w:val="24"/>
            <w:shd w:val="clear" w:color="auto" w:fill="FFFFFF"/>
            <w:lang w:eastAsia="ru-RU"/>
          </w:rPr>
          <w:delText>Практикум по линейной и тензорной алгебре [Электронный ресурс] : учебное пособие для обучающихся по образовательным программам высшего образования по направлениям подготовки 03.03.02 Физика, 03.03.03 Радиофизика / [О. Н. Казакова и др.]; М-во образования и науки Рос. Федерации, Федер. гос. бюджет. образоват. учреждение высш. образования "Оренбург. гос. ун-т". - Оренбург : ОГУ. - 2017. - ISBN 978-5-7410-1827-9. - 117 с.</w:delText>
        </w:r>
        <w:r w:rsidRPr="004353C1" w:rsidDel="00662567">
          <w:rPr>
            <w:sz w:val="24"/>
            <w:szCs w:val="24"/>
          </w:rPr>
          <w:delText xml:space="preserve"> </w:delText>
        </w:r>
        <w:r w:rsidDel="00662567">
          <w:rPr>
            <w:sz w:val="24"/>
            <w:szCs w:val="24"/>
          </w:rPr>
          <w:delText>Режим доступа:</w:delText>
        </w:r>
        <w:r w:rsidRPr="004353C1" w:rsidDel="00662567">
          <w:delText xml:space="preserve"> </w:delText>
        </w:r>
        <w:r w:rsidRPr="00E8197D" w:rsidDel="00662567">
          <w:delText>https://lib.osu.ru/search/elres/download/aHR0cDovL2FydGxpYi5vc3UucnUvd2ViL2Jvb2tzL21ldG9kX2FsbC80NTg3NV8yMDE3MDcwMy5wZGY%3D</w:delText>
        </w:r>
      </w:del>
    </w:p>
    <w:p w:rsidR="006606D1" w:rsidDel="00662567" w:rsidRDefault="006606D1" w:rsidP="006606D1">
      <w:pPr>
        <w:ind w:firstLine="400"/>
        <w:jc w:val="both"/>
        <w:rPr>
          <w:del w:id="28" w:author="GKN" w:date="2023-04-14T10:02:00Z"/>
          <w:i/>
        </w:rPr>
      </w:pPr>
      <w:del w:id="29" w:author="GKN" w:date="2023-04-14T10:02:00Z">
        <w:r w:rsidDel="00662567">
          <w:delText xml:space="preserve">Павленко А. Н. Элементы тензорного анализа [Электронный ресурс]  / Павленко А. Н. - ГОУ ОГУ, 2007. Режим доступа: </w:delText>
        </w:r>
        <w:r w:rsidRPr="006A0F47" w:rsidDel="00662567">
          <w:delText>http://artlib.osu.ru/site_new/find-book</w:delText>
        </w:r>
      </w:del>
    </w:p>
    <w:p w:rsidR="006606D1" w:rsidRPr="006A0F47" w:rsidDel="00662567" w:rsidRDefault="006606D1" w:rsidP="006606D1">
      <w:pPr>
        <w:pStyle w:val="ReportMain"/>
        <w:numPr>
          <w:ilvl w:val="0"/>
          <w:numId w:val="40"/>
        </w:numPr>
        <w:tabs>
          <w:tab w:val="left" w:pos="0"/>
          <w:tab w:val="left" w:pos="993"/>
        </w:tabs>
        <w:suppressAutoHyphens/>
        <w:ind w:firstLine="720"/>
        <w:jc w:val="both"/>
        <w:rPr>
          <w:del w:id="30" w:author="GKN" w:date="2023-04-14T10:02:00Z"/>
          <w:i/>
        </w:rPr>
      </w:pPr>
      <w:del w:id="31" w:author="GKN" w:date="2023-04-14T10:02:00Z">
        <w:r w:rsidDel="00662567">
          <w:delText>Павленко А. Н. Элементы векторного анализа [Электронный ресурс]  / Павленко А. Н. - ГОУ ОГУ, 2009.</w:delText>
        </w:r>
        <w:r w:rsidRPr="006A0F47" w:rsidDel="00662567">
          <w:delText xml:space="preserve"> </w:delText>
        </w:r>
        <w:r w:rsidDel="00662567">
          <w:delText xml:space="preserve">Режим доступа: </w:delText>
        </w:r>
        <w:r w:rsidRPr="006A0F47" w:rsidDel="00662567">
          <w:delText>http://artlib.osu.ru/site_new/find-book</w:delText>
        </w:r>
      </w:del>
    </w:p>
    <w:p w:rsidR="006606D1" w:rsidRPr="009073EE" w:rsidRDefault="006606D1" w:rsidP="006606D1">
      <w:pPr>
        <w:ind w:firstLine="400"/>
        <w:jc w:val="both"/>
        <w:rPr>
          <w:noProof/>
          <w:sz w:val="24"/>
          <w:szCs w:val="24"/>
          <w:lang w:eastAsia="ru-RU"/>
        </w:rPr>
      </w:pPr>
      <w:r w:rsidRPr="009073EE">
        <w:rPr>
          <w:noProof/>
          <w:sz w:val="24"/>
          <w:szCs w:val="24"/>
          <w:lang w:eastAsia="ru-RU"/>
        </w:rPr>
        <w:t xml:space="preserve">Не следует откладывать выполнение работы на конец семестра. Лучше всего выполнять задание сразу после того, как соответствующая тема была рассмотрена на лекционных и практических занятиях. </w:t>
      </w:r>
    </w:p>
    <w:p w:rsidR="006606D1" w:rsidRPr="009073EE" w:rsidRDefault="006606D1" w:rsidP="006606D1">
      <w:pPr>
        <w:ind w:firstLine="400"/>
        <w:jc w:val="both"/>
        <w:rPr>
          <w:sz w:val="24"/>
          <w:szCs w:val="24"/>
          <w:lang w:eastAsia="ru-RU"/>
        </w:rPr>
      </w:pPr>
      <w:r w:rsidRPr="009073EE">
        <w:rPr>
          <w:noProof/>
          <w:sz w:val="24"/>
          <w:szCs w:val="24"/>
          <w:lang w:eastAsia="ru-RU"/>
        </w:rPr>
        <w:t xml:space="preserve">Помните, что надо не только решить пример, но и знать соответствующие теоретические положения. </w:t>
      </w:r>
      <w:r w:rsidRPr="009073EE">
        <w:rPr>
          <w:sz w:val="24"/>
          <w:szCs w:val="24"/>
          <w:lang w:eastAsia="ru-RU"/>
        </w:rPr>
        <w:t>При подготовке к выполнению РГЗ необходимо изучить (повторить) соответствующие разделы по лекциям, пособиям и учебникам.</w:t>
      </w:r>
    </w:p>
    <w:p w:rsidR="006606D1" w:rsidRPr="009073EE" w:rsidRDefault="006606D1" w:rsidP="006606D1">
      <w:pPr>
        <w:ind w:firstLine="400"/>
        <w:jc w:val="both"/>
        <w:rPr>
          <w:sz w:val="24"/>
          <w:szCs w:val="24"/>
          <w:lang w:eastAsia="ru-RU"/>
        </w:rPr>
      </w:pPr>
      <w:r w:rsidRPr="009073EE">
        <w:rPr>
          <w:sz w:val="24"/>
          <w:szCs w:val="24"/>
          <w:lang w:eastAsia="ru-RU"/>
        </w:rPr>
        <w:t>При выполнении работы и ее оформлении необходимо придерживаться следующих правил:</w:t>
      </w:r>
    </w:p>
    <w:p w:rsidR="006606D1" w:rsidRPr="009073EE" w:rsidRDefault="006606D1" w:rsidP="006606D1">
      <w:pPr>
        <w:ind w:firstLine="400"/>
        <w:jc w:val="both"/>
        <w:rPr>
          <w:sz w:val="24"/>
          <w:szCs w:val="24"/>
          <w:lang w:eastAsia="ru-RU"/>
        </w:rPr>
      </w:pPr>
      <w:r w:rsidRPr="009073EE">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6606D1" w:rsidRPr="009073EE" w:rsidRDefault="006606D1" w:rsidP="006606D1">
      <w:pPr>
        <w:ind w:firstLine="400"/>
        <w:jc w:val="both"/>
        <w:rPr>
          <w:sz w:val="24"/>
          <w:szCs w:val="24"/>
          <w:lang w:eastAsia="ru-RU"/>
        </w:rPr>
      </w:pPr>
      <w:r w:rsidRPr="009073EE">
        <w:rPr>
          <w:sz w:val="24"/>
          <w:szCs w:val="24"/>
          <w:lang w:eastAsia="ru-RU"/>
        </w:rPr>
        <w:t xml:space="preserve">- на обложке тетради должны быть ясно написаны фамилия студента, его инициалы, группа, номер варианта, название дисциплины; </w:t>
      </w:r>
      <w:r>
        <w:rPr>
          <w:sz w:val="24"/>
          <w:szCs w:val="24"/>
          <w:lang w:eastAsia="ru-RU"/>
        </w:rPr>
        <w:t>т</w:t>
      </w:r>
      <w:r w:rsidRPr="008669E9">
        <w:rPr>
          <w:sz w:val="24"/>
          <w:szCs w:val="24"/>
          <w:lang w:eastAsia="ru-RU"/>
        </w:rPr>
        <w:t>итульный лист оформляется в соответствии со стандартом оформления студенческих работ СТО 02069024.101–2015 Работы студенческие (</w:t>
      </w:r>
      <w:hyperlink r:id="rId9" w:history="1">
        <w:r w:rsidRPr="008669E9">
          <w:rPr>
            <w:color w:val="6300C6"/>
            <w:sz w:val="24"/>
            <w:szCs w:val="24"/>
            <w:lang w:eastAsia="ru-RU"/>
          </w:rPr>
          <w:t>http://www.osu.ru/docs/official/standart/standart_101-2015_.pdf</w:t>
        </w:r>
      </w:hyperlink>
      <w:r w:rsidRPr="008669E9">
        <w:rPr>
          <w:sz w:val="24"/>
          <w:szCs w:val="24"/>
          <w:lang w:eastAsia="ru-RU"/>
        </w:rPr>
        <w:t>).</w:t>
      </w:r>
    </w:p>
    <w:p w:rsidR="006606D1" w:rsidRPr="009073EE" w:rsidRDefault="006606D1" w:rsidP="006606D1">
      <w:pPr>
        <w:ind w:firstLine="400"/>
        <w:jc w:val="both"/>
        <w:rPr>
          <w:sz w:val="24"/>
          <w:szCs w:val="24"/>
          <w:lang w:eastAsia="ru-RU"/>
        </w:rPr>
      </w:pPr>
      <w:r w:rsidRPr="009073EE">
        <w:rPr>
          <w:sz w:val="24"/>
          <w:szCs w:val="24"/>
          <w:lang w:eastAsia="ru-RU"/>
        </w:rPr>
        <w:lastRenderedPageBreak/>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6606D1" w:rsidRPr="009073EE" w:rsidRDefault="006606D1" w:rsidP="006606D1">
      <w:pPr>
        <w:ind w:firstLine="400"/>
        <w:jc w:val="both"/>
        <w:rPr>
          <w:sz w:val="24"/>
          <w:szCs w:val="24"/>
          <w:lang w:eastAsia="ru-RU"/>
        </w:rPr>
      </w:pPr>
      <w:r w:rsidRPr="009073EE">
        <w:rPr>
          <w:sz w:val="24"/>
          <w:szCs w:val="24"/>
          <w:lang w:eastAsia="ru-RU"/>
        </w:rPr>
        <w:t>- следует придерживаться той последовательности при решении задач, в какой они даны в задании, строго сохраняя при этом нумерацию заданий;</w:t>
      </w:r>
    </w:p>
    <w:p w:rsidR="006606D1" w:rsidRPr="009073EE" w:rsidRDefault="006606D1" w:rsidP="006606D1">
      <w:pPr>
        <w:ind w:firstLine="400"/>
        <w:jc w:val="both"/>
        <w:rPr>
          <w:sz w:val="24"/>
          <w:szCs w:val="24"/>
          <w:lang w:eastAsia="ru-RU"/>
        </w:rPr>
      </w:pPr>
      <w:r w:rsidRPr="009073EE">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6606D1" w:rsidRPr="009073EE" w:rsidRDefault="006606D1" w:rsidP="006606D1">
      <w:pPr>
        <w:ind w:firstLine="400"/>
        <w:jc w:val="both"/>
        <w:rPr>
          <w:sz w:val="24"/>
          <w:szCs w:val="24"/>
          <w:lang w:eastAsia="ru-RU"/>
        </w:rPr>
      </w:pPr>
      <w:r w:rsidRPr="009073EE">
        <w:rPr>
          <w:sz w:val="24"/>
          <w:szCs w:val="24"/>
          <w:lang w:eastAsia="ru-RU"/>
        </w:rPr>
        <w:t>-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объяснить и мотивировать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6606D1" w:rsidRPr="009073EE" w:rsidRDefault="006606D1" w:rsidP="006606D1">
      <w:pPr>
        <w:ind w:firstLine="400"/>
        <w:jc w:val="both"/>
        <w:rPr>
          <w:sz w:val="24"/>
          <w:szCs w:val="24"/>
          <w:lang w:eastAsia="ru-RU"/>
        </w:rPr>
      </w:pPr>
      <w:r w:rsidRPr="009073EE">
        <w:rPr>
          <w:sz w:val="24"/>
          <w:szCs w:val="24"/>
          <w:lang w:eastAsia="ru-RU"/>
        </w:rPr>
        <w:t>-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РГЗ.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6606D1" w:rsidRPr="009073EE" w:rsidRDefault="006606D1" w:rsidP="006606D1">
      <w:pPr>
        <w:ind w:firstLine="400"/>
        <w:jc w:val="both"/>
        <w:rPr>
          <w:sz w:val="24"/>
          <w:szCs w:val="24"/>
          <w:lang w:eastAsia="ru-RU"/>
        </w:rPr>
      </w:pPr>
      <w:r w:rsidRPr="009073EE">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6606D1" w:rsidRPr="009073EE" w:rsidRDefault="006606D1" w:rsidP="006606D1">
      <w:pPr>
        <w:ind w:left="79" w:firstLine="400"/>
        <w:jc w:val="both"/>
        <w:rPr>
          <w:noProof/>
          <w:sz w:val="24"/>
          <w:szCs w:val="24"/>
          <w:lang w:eastAsia="ru-RU"/>
        </w:rPr>
      </w:pPr>
      <w:r w:rsidRPr="009073EE">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9073EE">
        <w:rPr>
          <w:noProof/>
          <w:sz w:val="24"/>
          <w:szCs w:val="24"/>
          <w:lang w:eastAsia="ru-RU"/>
        </w:rPr>
        <w:softHyphen/>
        <w:t xml:space="preserve">ния, на каких законах и положениях оно должно основываться,  необходимо представить весь ход решения,  т. е.  наметить общую последовательность действий и только после этого приступать к  её выполнению. </w:t>
      </w:r>
    </w:p>
    <w:p w:rsidR="006606D1" w:rsidRDefault="006606D1" w:rsidP="006606D1">
      <w:pPr>
        <w:ind w:firstLine="400"/>
        <w:jc w:val="both"/>
        <w:rPr>
          <w:rFonts w:eastAsia="Calibri"/>
          <w:sz w:val="24"/>
          <w:szCs w:val="22"/>
        </w:rPr>
      </w:pPr>
    </w:p>
    <w:p w:rsidR="006606D1" w:rsidRDefault="006606D1" w:rsidP="006606D1">
      <w:pPr>
        <w:ind w:firstLine="400"/>
        <w:jc w:val="both"/>
        <w:rPr>
          <w:sz w:val="24"/>
          <w:szCs w:val="24"/>
        </w:rPr>
      </w:pPr>
      <w:r w:rsidRPr="009073EE">
        <w:rPr>
          <w:rFonts w:eastAsia="Calibri"/>
          <w:sz w:val="24"/>
          <w:szCs w:val="22"/>
        </w:rPr>
        <w:t>Выполнение ИТЗ направлено</w:t>
      </w:r>
      <w:r w:rsidRPr="009073EE">
        <w:rPr>
          <w:sz w:val="24"/>
          <w:szCs w:val="24"/>
        </w:rPr>
        <w:t xml:space="preserve"> на формирование умения работать с лекционным материалом, с учебниками и учебными пособиями, справочниками, различными </w:t>
      </w:r>
      <w:proofErr w:type="spellStart"/>
      <w:r w:rsidRPr="009073EE">
        <w:rPr>
          <w:sz w:val="24"/>
          <w:szCs w:val="24"/>
        </w:rPr>
        <w:t>интернет-ресурсами</w:t>
      </w:r>
      <w:proofErr w:type="spellEnd"/>
      <w:r w:rsidRPr="009073EE">
        <w:rPr>
          <w:sz w:val="24"/>
          <w:szCs w:val="24"/>
        </w:rPr>
        <w:t xml:space="preserve"> (указаны в рабочей программе дисциплины). Выполненное ИТЗ может представлять собой опорный план-конспект, сводную таблицу формул, обобщенную схему решения определенного типа задач и т.п.</w:t>
      </w:r>
    </w:p>
    <w:p w:rsidR="006606D1" w:rsidRDefault="006606D1" w:rsidP="006606D1">
      <w:pPr>
        <w:ind w:firstLine="400"/>
        <w:jc w:val="both"/>
        <w:rPr>
          <w:sz w:val="24"/>
          <w:szCs w:val="24"/>
        </w:rPr>
      </w:pPr>
    </w:p>
    <w:p w:rsidR="006606D1" w:rsidRDefault="006606D1" w:rsidP="006606D1">
      <w:pPr>
        <w:ind w:firstLine="400"/>
        <w:jc w:val="both"/>
        <w:rPr>
          <w:sz w:val="24"/>
          <w:szCs w:val="24"/>
        </w:rPr>
      </w:pPr>
      <w:r>
        <w:rPr>
          <w:sz w:val="24"/>
          <w:szCs w:val="24"/>
        </w:rPr>
        <w:t>Например, начало таблицы по поверхностям второго порядка:</w:t>
      </w:r>
    </w:p>
    <w:p w:rsidR="006606D1" w:rsidRPr="009073EE" w:rsidRDefault="006606D1" w:rsidP="006606D1">
      <w:pPr>
        <w:ind w:firstLine="400"/>
        <w:jc w:val="both"/>
        <w:rPr>
          <w:sz w:val="24"/>
          <w:szCs w:val="24"/>
        </w:rPr>
      </w:pP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0"/>
        <w:gridCol w:w="5037"/>
      </w:tblGrid>
      <w:tr w:rsidR="006606D1" w:rsidRPr="004D30D0" w:rsidTr="00724F8F">
        <w:tc>
          <w:tcPr>
            <w:tcW w:w="2513" w:type="pct"/>
            <w:shd w:val="clear" w:color="auto" w:fill="auto"/>
            <w:vAlign w:val="center"/>
          </w:tcPr>
          <w:p w:rsidR="006606D1" w:rsidRPr="004D30D0" w:rsidRDefault="006606D1" w:rsidP="00724F8F">
            <w:pPr>
              <w:rPr>
                <w:rFonts w:cs="Courier New"/>
                <w:sz w:val="24"/>
                <w:szCs w:val="24"/>
                <w:lang w:eastAsia="ru-RU"/>
              </w:rPr>
            </w:pPr>
            <w:r w:rsidRPr="004D30D0">
              <w:rPr>
                <w:rFonts w:cs="Courier New"/>
                <w:position w:val="-12"/>
                <w:sz w:val="24"/>
                <w:szCs w:val="24"/>
                <w:lang w:val="en-US" w:eastAsia="ru-RU"/>
              </w:rPr>
              <w:object w:dxaOrig="42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1.75pt" o:ole="" fillcolor="window">
                  <v:imagedata r:id="rId10" o:title=""/>
                </v:shape>
                <o:OLEObject Type="Embed" ProgID="Equation.3" ShapeID="_x0000_i1025" DrawAspect="Content" ObjectID="_1775942717" r:id="rId11"/>
              </w:object>
            </w:r>
            <w:r w:rsidRPr="004D30D0">
              <w:rPr>
                <w:rFonts w:cs="Courier New"/>
                <w:sz w:val="24"/>
                <w:szCs w:val="24"/>
                <w:lang w:eastAsia="ru-RU"/>
              </w:rPr>
              <w:t xml:space="preserve"> сфера с центром в точке </w:t>
            </w:r>
            <w:r w:rsidRPr="004D30D0">
              <w:rPr>
                <w:rFonts w:cs="Courier New"/>
                <w:position w:val="-12"/>
                <w:sz w:val="24"/>
                <w:szCs w:val="24"/>
                <w:lang w:eastAsia="ru-RU"/>
              </w:rPr>
              <w:object w:dxaOrig="1300" w:dyaOrig="380">
                <v:shape id="_x0000_i1026" type="#_x0000_t75" style="width:64.5pt;height:18.75pt" o:ole="">
                  <v:imagedata r:id="rId12" o:title=""/>
                </v:shape>
                <o:OLEObject Type="Embed" ProgID="Equation.3" ShapeID="_x0000_i1026" DrawAspect="Content" ObjectID="_1775942718" r:id="rId13"/>
              </w:object>
            </w:r>
            <w:r w:rsidRPr="004D30D0">
              <w:rPr>
                <w:rFonts w:cs="Courier New"/>
                <w:sz w:val="24"/>
                <w:szCs w:val="24"/>
                <w:lang w:eastAsia="ru-RU"/>
              </w:rPr>
              <w:t xml:space="preserve"> и радиусом </w:t>
            </w:r>
            <w:r w:rsidRPr="004D30D0">
              <w:rPr>
                <w:rFonts w:cs="Courier New"/>
                <w:position w:val="-12"/>
                <w:sz w:val="24"/>
                <w:szCs w:val="24"/>
                <w:lang w:eastAsia="ru-RU"/>
              </w:rPr>
              <w:object w:dxaOrig="300" w:dyaOrig="360">
                <v:shape id="_x0000_i1027" type="#_x0000_t75" style="width:15pt;height:18pt" o:ole="">
                  <v:imagedata r:id="rId14" o:title=""/>
                </v:shape>
                <o:OLEObject Type="Embed" ProgID="Equation.3" ShapeID="_x0000_i1027" DrawAspect="Content" ObjectID="_1775942719" r:id="rId15"/>
              </w:object>
            </w:r>
            <w:r w:rsidRPr="004D30D0">
              <w:rPr>
                <w:rFonts w:cs="Courier New"/>
                <w:sz w:val="24"/>
                <w:szCs w:val="24"/>
                <w:lang w:eastAsia="ru-RU"/>
              </w:rPr>
              <w:t>.</w:t>
            </w:r>
          </w:p>
          <w:p w:rsidR="006606D1" w:rsidRPr="004D30D0" w:rsidRDefault="006606D1" w:rsidP="00724F8F">
            <w:pPr>
              <w:rPr>
                <w:rFonts w:cs="Courier New"/>
                <w:sz w:val="24"/>
                <w:szCs w:val="24"/>
                <w:lang w:eastAsia="ru-RU"/>
              </w:rPr>
            </w:pPr>
          </w:p>
          <w:p w:rsidR="006606D1" w:rsidRPr="004D30D0" w:rsidRDefault="006606D1" w:rsidP="00724F8F">
            <w:pPr>
              <w:rPr>
                <w:rFonts w:cs="Courier New"/>
                <w:sz w:val="24"/>
                <w:szCs w:val="24"/>
                <w:lang w:eastAsia="ru-RU"/>
              </w:rPr>
            </w:pPr>
          </w:p>
          <w:p w:rsidR="006606D1" w:rsidRPr="004D30D0" w:rsidRDefault="006606D1" w:rsidP="00724F8F">
            <w:pPr>
              <w:ind w:firstLine="540"/>
              <w:rPr>
                <w:rFonts w:cs="Courier New"/>
                <w:sz w:val="24"/>
                <w:szCs w:val="24"/>
                <w:lang w:eastAsia="ru-RU"/>
              </w:rPr>
            </w:pPr>
          </w:p>
          <w:p w:rsidR="006606D1" w:rsidRPr="004D30D0" w:rsidRDefault="006606D1" w:rsidP="00724F8F">
            <w:pPr>
              <w:ind w:firstLine="540"/>
              <w:rPr>
                <w:rFonts w:cs="Courier New"/>
                <w:sz w:val="24"/>
                <w:szCs w:val="24"/>
                <w:lang w:eastAsia="ru-RU"/>
              </w:rPr>
            </w:pPr>
          </w:p>
          <w:p w:rsidR="006606D1" w:rsidRPr="004D30D0" w:rsidRDefault="006606D1" w:rsidP="00724F8F">
            <w:pPr>
              <w:rPr>
                <w:rFonts w:cs="Courier New"/>
                <w:sz w:val="24"/>
                <w:szCs w:val="24"/>
                <w:lang w:eastAsia="ru-RU"/>
              </w:rPr>
            </w:pPr>
          </w:p>
        </w:tc>
        <w:tc>
          <w:tcPr>
            <w:tcW w:w="2487" w:type="pct"/>
            <w:shd w:val="clear" w:color="auto" w:fill="auto"/>
            <w:vAlign w:val="center"/>
          </w:tcPr>
          <w:p w:rsidR="006606D1" w:rsidRPr="004D30D0" w:rsidRDefault="006606D1" w:rsidP="00724F8F">
            <w:pPr>
              <w:rPr>
                <w:rFonts w:cs="Courier New"/>
                <w:sz w:val="24"/>
                <w:szCs w:val="24"/>
                <w:lang w:eastAsia="ru-RU"/>
              </w:rPr>
            </w:pPr>
            <w:r>
              <w:rPr>
                <w:noProof/>
                <w:lang w:eastAsia="ru-RU"/>
              </w:rPr>
              <mc:AlternateContent>
                <mc:Choice Requires="wpg">
                  <w:drawing>
                    <wp:anchor distT="0" distB="0" distL="114300" distR="114300" simplePos="0" relativeHeight="251659264" behindDoc="0" locked="0" layoutInCell="1" allowOverlap="1" wp14:anchorId="54829FD3" wp14:editId="323A40E3">
                      <wp:simplePos x="0" y="0"/>
                      <wp:positionH relativeFrom="column">
                        <wp:posOffset>165100</wp:posOffset>
                      </wp:positionH>
                      <wp:positionV relativeFrom="paragraph">
                        <wp:posOffset>71755</wp:posOffset>
                      </wp:positionV>
                      <wp:extent cx="2490470" cy="1602105"/>
                      <wp:effectExtent l="0" t="38100" r="24130" b="3619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0470" cy="1602105"/>
                                <a:chOff x="4047" y="5358"/>
                                <a:chExt cx="5358" cy="3648"/>
                              </a:xfrm>
                            </wpg:grpSpPr>
                            <wps:wsp>
                              <wps:cNvPr id="29" name="Oval 308"/>
                              <wps:cNvSpPr>
                                <a:spLocks noChangeArrowheads="1"/>
                              </wps:cNvSpPr>
                              <wps:spPr bwMode="auto">
                                <a:xfrm>
                                  <a:off x="4275" y="5985"/>
                                  <a:ext cx="1710" cy="159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309"/>
                              <wps:cNvSpPr>
                                <a:spLocks noChangeArrowheads="1"/>
                              </wps:cNvSpPr>
                              <wps:spPr bwMode="auto">
                                <a:xfrm>
                                  <a:off x="4788" y="5985"/>
                                  <a:ext cx="684" cy="1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Freeform 310"/>
                              <wps:cNvSpPr>
                                <a:spLocks/>
                              </wps:cNvSpPr>
                              <wps:spPr bwMode="auto">
                                <a:xfrm>
                                  <a:off x="4902" y="5985"/>
                                  <a:ext cx="228" cy="1596"/>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11"/>
                              <wps:cNvSpPr>
                                <a:spLocks/>
                              </wps:cNvSpPr>
                              <wps:spPr bwMode="auto">
                                <a:xfrm rot="-10800000">
                                  <a:off x="5130" y="5985"/>
                                  <a:ext cx="228" cy="1596"/>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12"/>
                              <wps:cNvSpPr>
                                <a:spLocks/>
                              </wps:cNvSpPr>
                              <wps:spPr bwMode="auto">
                                <a:xfrm rot="-5400000">
                                  <a:off x="5016" y="6099"/>
                                  <a:ext cx="228" cy="1710"/>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13"/>
                              <wps:cNvSpPr>
                                <a:spLocks/>
                              </wps:cNvSpPr>
                              <wps:spPr bwMode="auto">
                                <a:xfrm rot="-16200000">
                                  <a:off x="5016" y="5928"/>
                                  <a:ext cx="228" cy="1710"/>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Line 314"/>
                              <wps:cNvCnPr/>
                              <wps:spPr bwMode="auto">
                                <a:xfrm>
                                  <a:off x="4161" y="6840"/>
                                  <a:ext cx="20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15"/>
                              <wps:cNvCnPr/>
                              <wps:spPr bwMode="auto">
                                <a:xfrm>
                                  <a:off x="5130" y="5586"/>
                                  <a:ext cx="0" cy="23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16"/>
                              <wps:cNvCnPr/>
                              <wps:spPr bwMode="auto">
                                <a:xfrm flipH="1">
                                  <a:off x="4047" y="6042"/>
                                  <a:ext cx="2109" cy="1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17"/>
                              <wps:cNvCnPr/>
                              <wps:spPr bwMode="auto">
                                <a:xfrm>
                                  <a:off x="6384" y="5358"/>
                                  <a:ext cx="0" cy="3021"/>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39" name="Line 318"/>
                              <wps:cNvCnPr/>
                              <wps:spPr bwMode="auto">
                                <a:xfrm>
                                  <a:off x="4560" y="7809"/>
                                  <a:ext cx="4845"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0" name="Line 319"/>
                              <wps:cNvCnPr/>
                              <wps:spPr bwMode="auto">
                                <a:xfrm flipH="1">
                                  <a:off x="5244" y="6783"/>
                                  <a:ext cx="2166" cy="2223"/>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84FDC7A" id="Группа 28" o:spid="_x0000_s1026" style="position:absolute;margin-left:13pt;margin-top:5.65pt;width:196.1pt;height:126.15pt;z-index:251659264" coordorigin="4047,5358" coordsize="535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">
                      <v:oval id="Oval 308" o:spid="_x0000_s1027" style="position:absolute;left:4275;top:5985;width:1710;height:1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"/>
                      <v:oval id="Oval 309" o:spid="_x0000_s1028" style="position:absolute;left:4788;top:5985;width:684;height: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"/>
                      <v:shape id="Freeform 310" o:spid="_x0000_s1029" style="position:absolute;left:4902;top:5985;width:228;height:1596;visibility:visible;mso-wrap-style:square;v-text-anchor:top" coordsize="228,1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" path="m228,1596c161,1581,95,1567,57,1425,19,1283,,940,,741,,542,29,351,57,228,85,105,152,38,171,e" filled="f">
                        <v:path arrowok="t" o:connecttype="custom" o:connectlocs="228,1596;57,1425;0,741;57,228;171,0" o:connectangles="0,0,0,0,0"/>
                      </v:shape>
                      <v:shape id="Freeform 311" o:spid="_x0000_s1030" style="position:absolute;left:5130;top:5985;width:228;height:1596;rotation:180;visibility:visible;mso-wrap-style:square;v-text-anchor:top" coordsize="228,1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" path="m228,1596c161,1581,95,1567,57,1425,19,1283,,940,,741,,542,29,351,57,228,85,105,152,38,171,e" filled="f">
                        <v:stroke dashstyle="dash"/>
                        <v:path arrowok="t" o:connecttype="custom" o:connectlocs="228,1596;57,1425;0,741;57,228;171,0" o:connectangles="0,0,0,0,0"/>
                      </v:shape>
                      <v:shape id="Freeform 312" o:spid="_x0000_s1031" style="position:absolute;left:5016;top:6099;width:228;height:1710;rotation:-90;visibility:visible;mso-wrap-style:square;v-text-anchor:top" coordsize="228,1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" path="m228,1596c161,1581,95,1567,57,1425,19,1283,,940,,741,,542,29,351,57,228,85,105,152,38,171,e" filled="f">
                        <v:path arrowok="t" o:connecttype="custom" o:connectlocs="228,1710;57,1527;0,794;57,244;171,0" o:connectangles="0,0,0,0,0"/>
                      </v:shape>
                      <v:shape id="Freeform 313" o:spid="_x0000_s1032" style="position:absolute;left:5016;top:5928;width:228;height:1710;rotation:90;visibility:visible;mso-wrap-style:square;v-text-anchor:top" coordsize="228,1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" path="m228,1596c161,1581,95,1567,57,1425,19,1283,,940,,741,,542,29,351,57,228,85,105,152,38,171,e" filled="f">
                        <v:stroke dashstyle="dash"/>
                        <v:path arrowok="t" o:connecttype="custom" o:connectlocs="228,1710;57,1527;0,794;57,244;171,0" o:connectangles="0,0,0,0,0"/>
                      </v:shape>
                      <v:line id="Line 314" o:spid="_x0000_s1033" style="position:absolute;visibility:visible;mso-wrap-style:square" from="4161,6840" to="6213,6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315" o:spid="_x0000_s1034" style="position:absolute;visibility:visible;mso-wrap-style:square" from="5130,5586" to="5130,79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316" o:spid="_x0000_s1035" style="position:absolute;flip:x;visibility:visible;mso-wrap-style:square" from="4047,6042" to="6156,7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"/>
                      <v:line id="Line 317" o:spid="_x0000_s1036" style="position:absolute;visibility:visible;mso-wrap-style:square" from="6384,5358" to="6384,8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">
                        <v:stroke startarrow="open"/>
                      </v:line>
                      <v:line id="Line 318" o:spid="_x0000_s1037" style="position:absolute;visibility:visible;mso-wrap-style:square" from="4560,7809" to="9405,7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">
                        <v:stroke endarrow="open"/>
                      </v:line>
                      <v:line id="Line 319" o:spid="_x0000_s1038" style="position:absolute;flip:x;visibility:visible;mso-wrap-style:square" from="5244,6783" to="7410,90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">
                        <v:stroke endarrow="open"/>
                      </v:line>
                    </v:group>
                  </w:pict>
                </mc:Fallback>
              </mc:AlternateContent>
            </w:r>
          </w:p>
        </w:tc>
      </w:tr>
      <w:tr w:rsidR="006606D1" w:rsidRPr="004D30D0" w:rsidTr="00724F8F">
        <w:tc>
          <w:tcPr>
            <w:tcW w:w="2513" w:type="pct"/>
            <w:shd w:val="clear" w:color="auto" w:fill="auto"/>
            <w:vAlign w:val="center"/>
          </w:tcPr>
          <w:p w:rsidR="006606D1" w:rsidRPr="004D30D0" w:rsidRDefault="006606D1" w:rsidP="00724F8F">
            <w:pPr>
              <w:rPr>
                <w:rFonts w:cs="Courier New"/>
                <w:sz w:val="24"/>
                <w:szCs w:val="24"/>
                <w:lang w:eastAsia="ru-RU"/>
              </w:rPr>
            </w:pPr>
            <w:r w:rsidRPr="004D30D0">
              <w:rPr>
                <w:rFonts w:cs="Courier New"/>
                <w:sz w:val="24"/>
                <w:szCs w:val="24"/>
                <w:lang w:eastAsia="ru-RU"/>
              </w:rPr>
              <w:br w:type="page"/>
            </w:r>
            <w:r w:rsidRPr="004D30D0">
              <w:rPr>
                <w:rFonts w:cs="Courier New"/>
                <w:b/>
                <w:position w:val="-28"/>
                <w:sz w:val="24"/>
                <w:szCs w:val="24"/>
                <w:lang w:val="en-US" w:eastAsia="ru-RU"/>
              </w:rPr>
              <w:object w:dxaOrig="1980" w:dyaOrig="760">
                <v:shape id="_x0000_i1028" type="#_x0000_t75" style="width:99pt;height:38.25pt" o:ole="" fillcolor="window">
                  <v:imagedata r:id="rId16" o:title=""/>
                </v:shape>
                <o:OLEObject Type="Embed" ProgID="Equation.3" ShapeID="_x0000_i1028" DrawAspect="Content" ObjectID="_1775942720" r:id="rId17"/>
              </w:object>
            </w:r>
          </w:p>
          <w:p w:rsidR="006606D1" w:rsidRPr="004D30D0" w:rsidRDefault="006606D1" w:rsidP="00724F8F">
            <w:pPr>
              <w:rPr>
                <w:rFonts w:cs="Courier New"/>
                <w:sz w:val="24"/>
                <w:szCs w:val="24"/>
                <w:lang w:eastAsia="ru-RU"/>
              </w:rPr>
            </w:pPr>
            <w:r w:rsidRPr="004D30D0">
              <w:rPr>
                <w:rFonts w:cs="Courier New"/>
                <w:sz w:val="24"/>
                <w:szCs w:val="24"/>
                <w:lang w:eastAsia="ru-RU"/>
              </w:rPr>
              <w:t xml:space="preserve">эллипсоид (трехосный эллипсоид). </w:t>
            </w:r>
          </w:p>
          <w:p w:rsidR="006606D1" w:rsidRPr="004D30D0" w:rsidRDefault="006606D1" w:rsidP="00724F8F">
            <w:pPr>
              <w:rPr>
                <w:rFonts w:cs="Courier New"/>
                <w:sz w:val="24"/>
                <w:szCs w:val="24"/>
                <w:lang w:eastAsia="ru-RU"/>
              </w:rPr>
            </w:pPr>
            <w:r w:rsidRPr="004D30D0">
              <w:rPr>
                <w:rFonts w:cs="Courier New"/>
                <w:sz w:val="24"/>
                <w:szCs w:val="24"/>
                <w:lang w:eastAsia="ru-RU"/>
              </w:rPr>
              <w:t>В сечении эллипсоида плоскостями, параллельными координатным плоскостям, получаются эллипсы с различными осями.</w:t>
            </w:r>
          </w:p>
          <w:p w:rsidR="006606D1" w:rsidRPr="004D30D0" w:rsidRDefault="006606D1" w:rsidP="00724F8F">
            <w:pPr>
              <w:rPr>
                <w:rFonts w:cs="Courier New"/>
                <w:sz w:val="24"/>
                <w:szCs w:val="24"/>
                <w:lang w:eastAsia="ru-RU"/>
              </w:rPr>
            </w:pPr>
          </w:p>
          <w:p w:rsidR="006606D1" w:rsidRPr="004D30D0" w:rsidRDefault="006606D1" w:rsidP="00724F8F">
            <w:pPr>
              <w:rPr>
                <w:rFonts w:cs="Courier New"/>
                <w:sz w:val="24"/>
                <w:szCs w:val="24"/>
                <w:lang w:eastAsia="ru-RU"/>
              </w:rPr>
            </w:pPr>
            <w:r w:rsidRPr="004D30D0">
              <w:rPr>
                <w:rFonts w:cs="Courier New"/>
                <w:sz w:val="24"/>
                <w:szCs w:val="24"/>
                <w:lang w:eastAsia="ru-RU"/>
              </w:rPr>
              <w:lastRenderedPageBreak/>
              <w:t xml:space="preserve">Сфера – частный случай эллипсоида при </w:t>
            </w:r>
            <w:r w:rsidRPr="004D30D0">
              <w:rPr>
                <w:rFonts w:cs="Courier New"/>
                <w:i/>
                <w:sz w:val="24"/>
                <w:szCs w:val="24"/>
                <w:lang w:val="en-US" w:eastAsia="ru-RU"/>
              </w:rPr>
              <w:t>a</w:t>
            </w:r>
            <w:r w:rsidRPr="004D30D0">
              <w:rPr>
                <w:rFonts w:cs="Courier New"/>
                <w:i/>
                <w:sz w:val="24"/>
                <w:szCs w:val="24"/>
                <w:lang w:eastAsia="ru-RU"/>
              </w:rPr>
              <w:t>=</w:t>
            </w:r>
            <w:r w:rsidRPr="004D30D0">
              <w:rPr>
                <w:rFonts w:cs="Courier New"/>
                <w:i/>
                <w:sz w:val="24"/>
                <w:szCs w:val="24"/>
                <w:lang w:val="en-US" w:eastAsia="ru-RU"/>
              </w:rPr>
              <w:t>b</w:t>
            </w:r>
            <w:r w:rsidRPr="004D30D0">
              <w:rPr>
                <w:rFonts w:cs="Courier New"/>
                <w:i/>
                <w:sz w:val="24"/>
                <w:szCs w:val="24"/>
                <w:lang w:eastAsia="ru-RU"/>
              </w:rPr>
              <w:t>=</w:t>
            </w:r>
            <w:r w:rsidRPr="004D30D0">
              <w:rPr>
                <w:rFonts w:cs="Courier New"/>
                <w:i/>
                <w:sz w:val="24"/>
                <w:szCs w:val="24"/>
                <w:lang w:val="en-US" w:eastAsia="ru-RU"/>
              </w:rPr>
              <w:t>c</w:t>
            </w:r>
            <w:r w:rsidRPr="004D30D0">
              <w:rPr>
                <w:rFonts w:cs="Courier New"/>
                <w:sz w:val="24"/>
                <w:szCs w:val="24"/>
                <w:lang w:eastAsia="ru-RU"/>
              </w:rPr>
              <w:t>.</w:t>
            </w:r>
          </w:p>
        </w:tc>
        <w:tc>
          <w:tcPr>
            <w:tcW w:w="2487" w:type="pct"/>
            <w:shd w:val="clear" w:color="auto" w:fill="auto"/>
            <w:vAlign w:val="center"/>
          </w:tcPr>
          <w:p w:rsidR="006606D1" w:rsidRPr="004D30D0" w:rsidRDefault="006606D1" w:rsidP="00724F8F">
            <w:pPr>
              <w:rPr>
                <w:rFonts w:cs="Courier New"/>
                <w:noProof/>
                <w:sz w:val="24"/>
                <w:szCs w:val="24"/>
                <w:lang w:eastAsia="ru-RU"/>
              </w:rPr>
            </w:pPr>
            <w:r>
              <w:rPr>
                <w:noProof/>
                <w:lang w:eastAsia="ru-RU"/>
              </w:rPr>
              <w:lastRenderedPageBreak/>
              <mc:AlternateContent>
                <mc:Choice Requires="wpg">
                  <w:drawing>
                    <wp:anchor distT="0" distB="0" distL="114300" distR="114300" simplePos="0" relativeHeight="251660288" behindDoc="0" locked="0" layoutInCell="1" allowOverlap="1" wp14:anchorId="7FD81921" wp14:editId="204910EF">
                      <wp:simplePos x="0" y="0"/>
                      <wp:positionH relativeFrom="column">
                        <wp:posOffset>179070</wp:posOffset>
                      </wp:positionH>
                      <wp:positionV relativeFrom="paragraph">
                        <wp:posOffset>80645</wp:posOffset>
                      </wp:positionV>
                      <wp:extent cx="2579370" cy="1588135"/>
                      <wp:effectExtent l="0" t="38100" r="11430" b="1206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1588135"/>
                                <a:chOff x="3990" y="11685"/>
                                <a:chExt cx="4644" cy="2620"/>
                              </a:xfrm>
                            </wpg:grpSpPr>
                            <wps:wsp>
                              <wps:cNvPr id="2" name="Oval 321"/>
                              <wps:cNvSpPr>
                                <a:spLocks noChangeArrowheads="1"/>
                              </wps:cNvSpPr>
                              <wps:spPr bwMode="auto">
                                <a:xfrm>
                                  <a:off x="4416" y="12481"/>
                                  <a:ext cx="3249" cy="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Freeform 322"/>
                              <wps:cNvSpPr>
                                <a:spLocks/>
                              </wps:cNvSpPr>
                              <wps:spPr bwMode="auto">
                                <a:xfrm>
                                  <a:off x="6971" y="12595"/>
                                  <a:ext cx="67" cy="912"/>
                                </a:xfrm>
                                <a:custGeom>
                                  <a:avLst/>
                                  <a:gdLst>
                                    <a:gd name="T0" fmla="*/ 0 w 67"/>
                                    <a:gd name="T1" fmla="*/ 912 h 912"/>
                                    <a:gd name="T2" fmla="*/ 57 w 67"/>
                                    <a:gd name="T3" fmla="*/ 684 h 912"/>
                                    <a:gd name="T4" fmla="*/ 57 w 67"/>
                                    <a:gd name="T5" fmla="*/ 228 h 912"/>
                                    <a:gd name="T6" fmla="*/ 0 w 67"/>
                                    <a:gd name="T7" fmla="*/ 0 h 912"/>
                                  </a:gdLst>
                                  <a:ahLst/>
                                  <a:cxnLst>
                                    <a:cxn ang="0">
                                      <a:pos x="T0" y="T1"/>
                                    </a:cxn>
                                    <a:cxn ang="0">
                                      <a:pos x="T2" y="T3"/>
                                    </a:cxn>
                                    <a:cxn ang="0">
                                      <a:pos x="T4" y="T5"/>
                                    </a:cxn>
                                    <a:cxn ang="0">
                                      <a:pos x="T6" y="T7"/>
                                    </a:cxn>
                                  </a:cxnLst>
                                  <a:rect l="0" t="0" r="r" b="b"/>
                                  <a:pathLst>
                                    <a:path w="67" h="912">
                                      <a:moveTo>
                                        <a:pt x="0" y="912"/>
                                      </a:moveTo>
                                      <a:cubicBezTo>
                                        <a:pt x="23" y="855"/>
                                        <a:pt x="47" y="798"/>
                                        <a:pt x="57" y="684"/>
                                      </a:cubicBezTo>
                                      <a:cubicBezTo>
                                        <a:pt x="67" y="570"/>
                                        <a:pt x="67" y="342"/>
                                        <a:pt x="57" y="228"/>
                                      </a:cubicBezTo>
                                      <a:cubicBezTo>
                                        <a:pt x="47" y="114"/>
                                        <a:pt x="23" y="57"/>
                                        <a:pt x="0"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323"/>
                              <wps:cNvSpPr>
                                <a:spLocks/>
                              </wps:cNvSpPr>
                              <wps:spPr bwMode="auto">
                                <a:xfrm rot="10800000">
                                  <a:off x="6810" y="12595"/>
                                  <a:ext cx="67" cy="912"/>
                                </a:xfrm>
                                <a:custGeom>
                                  <a:avLst/>
                                  <a:gdLst>
                                    <a:gd name="T0" fmla="*/ 0 w 67"/>
                                    <a:gd name="T1" fmla="*/ 912 h 912"/>
                                    <a:gd name="T2" fmla="*/ 57 w 67"/>
                                    <a:gd name="T3" fmla="*/ 684 h 912"/>
                                    <a:gd name="T4" fmla="*/ 57 w 67"/>
                                    <a:gd name="T5" fmla="*/ 228 h 912"/>
                                    <a:gd name="T6" fmla="*/ 0 w 67"/>
                                    <a:gd name="T7" fmla="*/ 0 h 912"/>
                                  </a:gdLst>
                                  <a:ahLst/>
                                  <a:cxnLst>
                                    <a:cxn ang="0">
                                      <a:pos x="T0" y="T1"/>
                                    </a:cxn>
                                    <a:cxn ang="0">
                                      <a:pos x="T2" y="T3"/>
                                    </a:cxn>
                                    <a:cxn ang="0">
                                      <a:pos x="T4" y="T5"/>
                                    </a:cxn>
                                    <a:cxn ang="0">
                                      <a:pos x="T6" y="T7"/>
                                    </a:cxn>
                                  </a:cxnLst>
                                  <a:rect l="0" t="0" r="r" b="b"/>
                                  <a:pathLst>
                                    <a:path w="67" h="912">
                                      <a:moveTo>
                                        <a:pt x="0" y="912"/>
                                      </a:moveTo>
                                      <a:cubicBezTo>
                                        <a:pt x="23" y="855"/>
                                        <a:pt x="47" y="798"/>
                                        <a:pt x="57" y="684"/>
                                      </a:cubicBezTo>
                                      <a:cubicBezTo>
                                        <a:pt x="67" y="570"/>
                                        <a:pt x="67" y="342"/>
                                        <a:pt x="57" y="228"/>
                                      </a:cubicBezTo>
                                      <a:cubicBezTo>
                                        <a:pt x="47" y="114"/>
                                        <a:pt x="23" y="57"/>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324"/>
                              <wps:cNvSpPr>
                                <a:spLocks/>
                              </wps:cNvSpPr>
                              <wps:spPr bwMode="auto">
                                <a:xfrm>
                                  <a:off x="4986" y="12595"/>
                                  <a:ext cx="2052" cy="133"/>
                                </a:xfrm>
                                <a:custGeom>
                                  <a:avLst/>
                                  <a:gdLst>
                                    <a:gd name="T0" fmla="*/ 2052 w 2052"/>
                                    <a:gd name="T1" fmla="*/ 0 h 133"/>
                                    <a:gd name="T2" fmla="*/ 1539 w 2052"/>
                                    <a:gd name="T3" fmla="*/ 114 h 133"/>
                                    <a:gd name="T4" fmla="*/ 513 w 2052"/>
                                    <a:gd name="T5" fmla="*/ 114 h 133"/>
                                    <a:gd name="T6" fmla="*/ 0 w 2052"/>
                                    <a:gd name="T7" fmla="*/ 0 h 133"/>
                                  </a:gdLst>
                                  <a:ahLst/>
                                  <a:cxnLst>
                                    <a:cxn ang="0">
                                      <a:pos x="T0" y="T1"/>
                                    </a:cxn>
                                    <a:cxn ang="0">
                                      <a:pos x="T2" y="T3"/>
                                    </a:cxn>
                                    <a:cxn ang="0">
                                      <a:pos x="T4" y="T5"/>
                                    </a:cxn>
                                    <a:cxn ang="0">
                                      <a:pos x="T6" y="T7"/>
                                    </a:cxn>
                                  </a:cxnLst>
                                  <a:rect l="0" t="0" r="r" b="b"/>
                                  <a:pathLst>
                                    <a:path w="2052" h="133">
                                      <a:moveTo>
                                        <a:pt x="2052" y="0"/>
                                      </a:moveTo>
                                      <a:cubicBezTo>
                                        <a:pt x="1923" y="47"/>
                                        <a:pt x="1795" y="95"/>
                                        <a:pt x="1539" y="114"/>
                                      </a:cubicBezTo>
                                      <a:cubicBezTo>
                                        <a:pt x="1283" y="133"/>
                                        <a:pt x="769" y="133"/>
                                        <a:pt x="513" y="114"/>
                                      </a:cubicBezTo>
                                      <a:cubicBezTo>
                                        <a:pt x="257" y="95"/>
                                        <a:pt x="85" y="1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325"/>
                              <wps:cNvSpPr>
                                <a:spLocks/>
                              </wps:cNvSpPr>
                              <wps:spPr bwMode="auto">
                                <a:xfrm rot="-10800000">
                                  <a:off x="4986" y="12538"/>
                                  <a:ext cx="2052" cy="76"/>
                                </a:xfrm>
                                <a:custGeom>
                                  <a:avLst/>
                                  <a:gdLst>
                                    <a:gd name="T0" fmla="*/ 2052 w 2052"/>
                                    <a:gd name="T1" fmla="*/ 0 h 133"/>
                                    <a:gd name="T2" fmla="*/ 1539 w 2052"/>
                                    <a:gd name="T3" fmla="*/ 114 h 133"/>
                                    <a:gd name="T4" fmla="*/ 513 w 2052"/>
                                    <a:gd name="T5" fmla="*/ 114 h 133"/>
                                    <a:gd name="T6" fmla="*/ 0 w 2052"/>
                                    <a:gd name="T7" fmla="*/ 0 h 133"/>
                                  </a:gdLst>
                                  <a:ahLst/>
                                  <a:cxnLst>
                                    <a:cxn ang="0">
                                      <a:pos x="T0" y="T1"/>
                                    </a:cxn>
                                    <a:cxn ang="0">
                                      <a:pos x="T2" y="T3"/>
                                    </a:cxn>
                                    <a:cxn ang="0">
                                      <a:pos x="T4" y="T5"/>
                                    </a:cxn>
                                    <a:cxn ang="0">
                                      <a:pos x="T6" y="T7"/>
                                    </a:cxn>
                                  </a:cxnLst>
                                  <a:rect l="0" t="0" r="r" b="b"/>
                                  <a:pathLst>
                                    <a:path w="2052" h="133">
                                      <a:moveTo>
                                        <a:pt x="2052" y="0"/>
                                      </a:moveTo>
                                      <a:cubicBezTo>
                                        <a:pt x="1923" y="47"/>
                                        <a:pt x="1795" y="95"/>
                                        <a:pt x="1539" y="114"/>
                                      </a:cubicBezTo>
                                      <a:cubicBezTo>
                                        <a:pt x="1283" y="133"/>
                                        <a:pt x="769" y="133"/>
                                        <a:pt x="513" y="114"/>
                                      </a:cubicBezTo>
                                      <a:cubicBezTo>
                                        <a:pt x="257" y="95"/>
                                        <a:pt x="85" y="19"/>
                                        <a:pt x="0"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326"/>
                              <wps:cNvSpPr>
                                <a:spLocks noChangeArrowheads="1"/>
                              </wps:cNvSpPr>
                              <wps:spPr bwMode="auto">
                                <a:xfrm>
                                  <a:off x="4758" y="13108"/>
                                  <a:ext cx="1767" cy="3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Line 327"/>
                              <wps:cNvCnPr/>
                              <wps:spPr bwMode="auto">
                                <a:xfrm>
                                  <a:off x="4758" y="13279"/>
                                  <a:ext cx="1767" cy="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328"/>
                              <wps:cNvCnPr/>
                              <wps:spPr bwMode="auto">
                                <a:xfrm>
                                  <a:off x="5670" y="12880"/>
                                  <a:ext cx="0" cy="798"/>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329"/>
                              <wps:cNvCnPr/>
                              <wps:spPr bwMode="auto">
                                <a:xfrm flipH="1">
                                  <a:off x="6042" y="11685"/>
                                  <a:ext cx="0" cy="2166"/>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22" name="Line 330"/>
                              <wps:cNvCnPr/>
                              <wps:spPr bwMode="auto">
                                <a:xfrm>
                                  <a:off x="4473" y="12595"/>
                                  <a:ext cx="3306" cy="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 name="Line 331"/>
                              <wps:cNvCnPr/>
                              <wps:spPr bwMode="auto">
                                <a:xfrm>
                                  <a:off x="6924" y="12082"/>
                                  <a:ext cx="0" cy="2223"/>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 name="Line 332"/>
                              <wps:cNvCnPr/>
                              <wps:spPr bwMode="auto">
                                <a:xfrm flipH="1">
                                  <a:off x="4359" y="12369"/>
                                  <a:ext cx="2823" cy="1708"/>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Line 333"/>
                              <wps:cNvCnPr/>
                              <wps:spPr bwMode="auto">
                                <a:xfrm flipH="1">
                                  <a:off x="5385" y="12139"/>
                                  <a:ext cx="1368" cy="85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 name="Line 334"/>
                              <wps:cNvCnPr/>
                              <wps:spPr bwMode="auto">
                                <a:xfrm flipH="1">
                                  <a:off x="3990" y="13051"/>
                                  <a:ext cx="4644" cy="2"/>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27" name="Line 335"/>
                              <wps:cNvCnPr/>
                              <wps:spPr bwMode="auto">
                                <a:xfrm flipH="1">
                                  <a:off x="6240" y="12481"/>
                                  <a:ext cx="1482" cy="1026"/>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66161E" id="Группа 1" o:spid="_x0000_s1026" style="position:absolute;margin-left:14.1pt;margin-top:6.35pt;width:203.1pt;height:125.05pt;z-index:251660288" coordorigin="3990,11685" coordsize="4644,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">
                      <v:oval id="Oval 321" o:spid="_x0000_s1027" style="position:absolute;left:4416;top:12481;width:3249;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"/>
                      <v:shape id="Freeform 322" o:spid="_x0000_s1028" style="position:absolute;left:6971;top:12595;width:67;height:912;visibility:visible;mso-wrap-style:square;v-text-anchor:top" coordsize="6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" path="m,912c23,855,47,798,57,684,67,570,67,342,57,228,47,114,23,57,,e" filled="f">
                        <v:stroke dashstyle="dash"/>
                        <v:path arrowok="t" o:connecttype="custom" o:connectlocs="0,912;57,684;57,228;0,0" o:connectangles="0,0,0,0"/>
                      </v:shape>
                      <v:shape id="Freeform 323" o:spid="_x0000_s1029" style="position:absolute;left:6810;top:12595;width:67;height:912;rotation:180;visibility:visible;mso-wrap-style:square;v-text-anchor:top" coordsize="6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" path="m,912c23,855,47,798,57,684,67,570,67,342,57,228,47,114,23,57,,e" filled="f">
                        <v:path arrowok="t" o:connecttype="custom" o:connectlocs="0,912;57,684;57,228;0,0" o:connectangles="0,0,0,0"/>
                      </v:shape>
                      <v:shape id="Freeform 324" o:spid="_x0000_s1030" style="position:absolute;left:4986;top:12595;width:2052;height:133;visibility:visible;mso-wrap-style:square;v-text-anchor:top" coordsize="2052,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" path="m2052,c1923,47,1795,95,1539,114v-256,19,-770,19,-1026,c257,95,85,19,,e" filled="f">
                        <v:path arrowok="t" o:connecttype="custom" o:connectlocs="2052,0;1539,114;513,114;0,0" o:connectangles="0,0,0,0"/>
                      </v:shape>
                      <v:shape id="Freeform 325" o:spid="_x0000_s1031" style="position:absolute;left:4986;top:12538;width:2052;height:76;rotation:180;visibility:visible;mso-wrap-style:square;v-text-anchor:top" coordsize="2052,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" path="m2052,c1923,47,1795,95,1539,114v-256,19,-770,19,-1026,c257,95,85,19,,e" filled="f">
                        <v:stroke dashstyle="dash"/>
                        <v:path arrowok="t" o:connecttype="custom" o:connectlocs="2052,0;1539,65;513,65;0,0" o:connectangles="0,0,0,0"/>
                      </v:shape>
                      <v:oval id="Oval 326" o:spid="_x0000_s1032" style="position:absolute;left:4758;top:13108;width:1767;height: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line id="Line 327" o:spid="_x0000_s1033" style="position:absolute;visibility:visible;mso-wrap-style:square" from="4758,13279" to="6525,13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" strokeweight=".25pt">
                        <v:stroke dashstyle="1 1"/>
                      </v:line>
                      <v:line id="Line 328" o:spid="_x0000_s1034" style="position:absolute;visibility:visible;mso-wrap-style:square" from="5670,12880" to="5670,136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" strokeweight=".25pt">
                        <v:stroke dashstyle="1 1"/>
                      </v:line>
                      <v:line id="Line 329" o:spid="_x0000_s1035" style="position:absolute;flip:x;visibility:visible;mso-wrap-style:square" from="6042,11685" to="6042,13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">
                        <v:stroke startarrow="open"/>
                      </v:line>
                      <v:line id="Line 330" o:spid="_x0000_s1036" style="position:absolute;visibility:visible;mso-wrap-style:square" from="4473,12595" to="7779,12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" strokeweight=".25pt">
                        <v:stroke dashstyle="1 1"/>
                      </v:line>
                      <v:line id="Line 331" o:spid="_x0000_s1037" style="position:absolute;visibility:visible;mso-wrap-style:square" from="6924,12082" to="6924,14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" strokeweight=".25pt">
                        <v:stroke dashstyle="1 1"/>
                      </v:line>
                      <v:line id="Line 332" o:spid="_x0000_s1038" style="position:absolute;flip:x;visibility:visible;mso-wrap-style:square" from="4359,12369" to="7182,14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">
                        <v:stroke endarrow="open"/>
                      </v:line>
                      <v:line id="Line 333" o:spid="_x0000_s1039" style="position:absolute;flip:x;visibility:visible;mso-wrap-style:square" from="5385,12139" to="6753,129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" strokeweight=".25pt">
                        <v:stroke dashstyle="1 1"/>
                      </v:line>
                      <v:line id="Line 334" o:spid="_x0000_s1040" style="position:absolute;flip:x;visibility:visible;mso-wrap-style:square" from="3990,13051" to="8634,13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">
                        <v:stroke startarrow="open"/>
                      </v:line>
                      <v:line id="Line 335" o:spid="_x0000_s1041" style="position:absolute;flip:x;visibility:visible;mso-wrap-style:square" from="6240,12481" to="7722,13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" strokeweight=".25pt">
                        <v:stroke dashstyle="1 1"/>
                      </v:line>
                    </v:group>
                  </w:pict>
                </mc:Fallback>
              </mc:AlternateContent>
            </w:r>
          </w:p>
        </w:tc>
      </w:tr>
    </w:tbl>
    <w:p w:rsidR="006606D1" w:rsidRDefault="006606D1" w:rsidP="006606D1">
      <w:pPr>
        <w:ind w:firstLine="400"/>
        <w:jc w:val="both"/>
        <w:rPr>
          <w:sz w:val="24"/>
          <w:szCs w:val="24"/>
        </w:rPr>
      </w:pPr>
    </w:p>
    <w:p w:rsidR="006606D1" w:rsidRPr="009073EE" w:rsidRDefault="006606D1" w:rsidP="006606D1">
      <w:pPr>
        <w:ind w:firstLine="400"/>
        <w:jc w:val="both"/>
        <w:rPr>
          <w:sz w:val="24"/>
          <w:szCs w:val="24"/>
        </w:rPr>
      </w:pPr>
      <w:r w:rsidRPr="009073EE">
        <w:rPr>
          <w:sz w:val="24"/>
          <w:szCs w:val="24"/>
        </w:rPr>
        <w:t>ИТЗ содержатся в ф</w:t>
      </w:r>
      <w:r w:rsidRPr="009073EE">
        <w:rPr>
          <w:sz w:val="24"/>
          <w:szCs w:val="24"/>
          <w:lang w:eastAsia="ru-RU"/>
        </w:rPr>
        <w:t>онде оценочных средств для проведения промежуточной аттестации обучающихся по дисциплине.</w:t>
      </w:r>
    </w:p>
    <w:p w:rsidR="006606D1" w:rsidRDefault="006606D1" w:rsidP="006606D1">
      <w:pPr>
        <w:ind w:firstLine="709"/>
        <w:jc w:val="center"/>
        <w:rPr>
          <w:b/>
          <w:color w:val="000000"/>
          <w:spacing w:val="7"/>
          <w:sz w:val="28"/>
          <w:szCs w:val="28"/>
          <w:lang w:eastAsia="ru-RU"/>
        </w:rPr>
      </w:pPr>
    </w:p>
    <w:p w:rsidR="006606D1" w:rsidRPr="007B12E3" w:rsidRDefault="006606D1" w:rsidP="006606D1">
      <w:pPr>
        <w:tabs>
          <w:tab w:val="num" w:pos="360"/>
          <w:tab w:val="left" w:pos="1080"/>
        </w:tabs>
        <w:ind w:firstLine="720"/>
        <w:jc w:val="both"/>
        <w:rPr>
          <w:color w:val="000000"/>
          <w:sz w:val="24"/>
          <w:szCs w:val="24"/>
        </w:rPr>
      </w:pPr>
      <w:r w:rsidRPr="007B12E3">
        <w:rPr>
          <w:sz w:val="24"/>
          <w:szCs w:val="24"/>
        </w:rPr>
        <w:t xml:space="preserve">Также в рамках изучения дисциплины рекомендуется использовать системы электронного обучения. </w:t>
      </w:r>
      <w:r w:rsidRPr="007B12E3">
        <w:rPr>
          <w:color w:val="000000"/>
          <w:sz w:val="24"/>
          <w:szCs w:val="24"/>
        </w:rPr>
        <w:t xml:space="preserve">С помощью системы электронного обучения преподаватель может повысить эффективность курса, выстраивая комплексную работу по интеграции контактной работы во время аудиторных занятий и дистанционной во время самостоятельной работы студентов. </w:t>
      </w:r>
    </w:p>
    <w:p w:rsidR="006606D1" w:rsidRPr="007B12E3" w:rsidRDefault="006606D1" w:rsidP="006606D1">
      <w:pPr>
        <w:ind w:firstLine="709"/>
        <w:jc w:val="both"/>
        <w:rPr>
          <w:color w:val="000000"/>
          <w:sz w:val="24"/>
          <w:szCs w:val="24"/>
        </w:rPr>
      </w:pPr>
      <w:r w:rsidRPr="007B12E3">
        <w:rPr>
          <w:color w:val="000000"/>
          <w:sz w:val="24"/>
          <w:szCs w:val="24"/>
        </w:rPr>
        <w:t>Виды работ и задания, выносимые в системы электронного обучения, определяются преподавателем. Доступ студентов к системам электронного обучения осуществляется с помощью логина и пароля для личного кабинета, которые студент получает в библиотеке самостоятельно.</w:t>
      </w:r>
    </w:p>
    <w:p w:rsidR="006606D1" w:rsidRPr="007B12E3" w:rsidRDefault="006606D1" w:rsidP="006606D1">
      <w:pPr>
        <w:ind w:firstLine="709"/>
        <w:jc w:val="both"/>
        <w:rPr>
          <w:color w:val="000000"/>
          <w:sz w:val="24"/>
          <w:szCs w:val="24"/>
        </w:rPr>
      </w:pPr>
      <w:r w:rsidRPr="007B12E3">
        <w:rPr>
          <w:color w:val="000000"/>
          <w:sz w:val="24"/>
          <w:szCs w:val="24"/>
        </w:rPr>
        <w:t>Системы электронного обучения могут применяться:</w:t>
      </w:r>
    </w:p>
    <w:p w:rsidR="006606D1" w:rsidRPr="007B12E3" w:rsidRDefault="006606D1" w:rsidP="006606D1">
      <w:pPr>
        <w:numPr>
          <w:ilvl w:val="0"/>
          <w:numId w:val="38"/>
        </w:numPr>
        <w:ind w:left="0" w:firstLine="709"/>
        <w:jc w:val="both"/>
        <w:rPr>
          <w:color w:val="000000"/>
          <w:sz w:val="24"/>
          <w:szCs w:val="24"/>
        </w:rPr>
      </w:pPr>
      <w:r w:rsidRPr="007B12E3">
        <w:rPr>
          <w:color w:val="000000"/>
          <w:sz w:val="24"/>
          <w:szCs w:val="24"/>
        </w:rPr>
        <w:t>для указания общих сведений о курсе: количестве часов, основных разделов курса и основных этапов его изучения;</w:t>
      </w:r>
    </w:p>
    <w:p w:rsidR="006606D1" w:rsidRPr="007B12E3" w:rsidRDefault="006606D1" w:rsidP="006606D1">
      <w:pPr>
        <w:numPr>
          <w:ilvl w:val="0"/>
          <w:numId w:val="38"/>
        </w:numPr>
        <w:ind w:left="0" w:firstLine="709"/>
        <w:jc w:val="both"/>
        <w:rPr>
          <w:color w:val="000000"/>
          <w:sz w:val="24"/>
          <w:szCs w:val="24"/>
        </w:rPr>
      </w:pPr>
      <w:r w:rsidRPr="007B12E3">
        <w:rPr>
          <w:color w:val="000000"/>
          <w:sz w:val="24"/>
          <w:szCs w:val="24"/>
        </w:rPr>
        <w:t xml:space="preserve">для передачи полезных материалов студентам: литературы, указанной в </w:t>
      </w:r>
      <w:r>
        <w:rPr>
          <w:color w:val="000000"/>
          <w:sz w:val="24"/>
          <w:szCs w:val="24"/>
        </w:rPr>
        <w:t xml:space="preserve">рабочей программе дисциплины </w:t>
      </w:r>
      <w:r w:rsidRPr="007B12E3">
        <w:rPr>
          <w:color w:val="000000"/>
          <w:sz w:val="24"/>
          <w:szCs w:val="24"/>
        </w:rPr>
        <w:t>и необходимой для освоения курса, ссылок на необходимые интернет ресурсы, статьи и обзоры, онлайн-курсы, порталы, периодические издания; размещение конспектов лекций, презентаций, разработанных преподавателем; размещение текстов заданий, необходимых к выполнению и требований к их оформлению;</w:t>
      </w:r>
    </w:p>
    <w:p w:rsidR="006606D1" w:rsidRPr="007B12E3" w:rsidRDefault="006606D1" w:rsidP="006606D1">
      <w:pPr>
        <w:numPr>
          <w:ilvl w:val="0"/>
          <w:numId w:val="38"/>
        </w:numPr>
        <w:ind w:left="0" w:firstLine="709"/>
        <w:jc w:val="both"/>
        <w:rPr>
          <w:color w:val="000000"/>
          <w:sz w:val="24"/>
          <w:szCs w:val="24"/>
        </w:rPr>
      </w:pPr>
      <w:r w:rsidRPr="007B12E3">
        <w:rPr>
          <w:color w:val="000000"/>
          <w:sz w:val="24"/>
          <w:szCs w:val="24"/>
        </w:rPr>
        <w:t>для контроля выполнения заданий лабораторных/практических работ или заданий самостоятельной работы студентов, при этом преподаватель создает задание и устанавливает сроки выполнения;</w:t>
      </w:r>
    </w:p>
    <w:p w:rsidR="006606D1" w:rsidRPr="007B12E3" w:rsidRDefault="006606D1" w:rsidP="006606D1">
      <w:pPr>
        <w:ind w:firstLine="709"/>
        <w:jc w:val="center"/>
        <w:rPr>
          <w:b/>
          <w:color w:val="000000"/>
          <w:spacing w:val="7"/>
          <w:sz w:val="24"/>
          <w:szCs w:val="24"/>
          <w:lang w:eastAsia="ru-RU"/>
        </w:rPr>
      </w:pPr>
      <w:r w:rsidRPr="007B12E3">
        <w:rPr>
          <w:color w:val="000000"/>
          <w:sz w:val="24"/>
          <w:szCs w:val="24"/>
        </w:rPr>
        <w:t>для проведения рубежного контроля и промежуточной аттестации в форме тестирований</w:t>
      </w:r>
    </w:p>
    <w:p w:rsidR="006606D1" w:rsidRPr="007B12E3" w:rsidRDefault="006606D1" w:rsidP="006606D1">
      <w:pPr>
        <w:ind w:firstLine="709"/>
        <w:jc w:val="center"/>
        <w:rPr>
          <w:b/>
          <w:color w:val="000000"/>
          <w:spacing w:val="7"/>
          <w:sz w:val="24"/>
          <w:szCs w:val="24"/>
          <w:lang w:eastAsia="ru-RU"/>
        </w:rPr>
      </w:pPr>
    </w:p>
    <w:p w:rsidR="006606D1" w:rsidRPr="007B12E3" w:rsidRDefault="006606D1" w:rsidP="006606D1">
      <w:pPr>
        <w:ind w:firstLine="709"/>
        <w:jc w:val="center"/>
        <w:rPr>
          <w:b/>
          <w:color w:val="000000"/>
          <w:spacing w:val="7"/>
          <w:sz w:val="28"/>
          <w:szCs w:val="28"/>
          <w:lang w:eastAsia="ru-RU"/>
        </w:rPr>
      </w:pPr>
      <w:r w:rsidRPr="007B12E3">
        <w:rPr>
          <w:b/>
          <w:color w:val="000000"/>
          <w:spacing w:val="7"/>
          <w:sz w:val="28"/>
          <w:szCs w:val="28"/>
          <w:lang w:eastAsia="ru-RU"/>
        </w:rPr>
        <w:t>4 Методические указания по промежуточной аттестации</w:t>
      </w:r>
    </w:p>
    <w:p w:rsidR="006606D1" w:rsidRPr="008669E9" w:rsidRDefault="006606D1" w:rsidP="006606D1">
      <w:pPr>
        <w:ind w:firstLine="709"/>
        <w:jc w:val="both"/>
        <w:rPr>
          <w:rFonts w:eastAsia="Calibri"/>
          <w:sz w:val="24"/>
          <w:szCs w:val="22"/>
        </w:rPr>
      </w:pPr>
    </w:p>
    <w:p w:rsidR="006606D1" w:rsidRPr="00E01157" w:rsidRDefault="006606D1" w:rsidP="006606D1">
      <w:pPr>
        <w:shd w:val="clear" w:color="auto" w:fill="FFFFFF"/>
        <w:ind w:firstLine="720"/>
        <w:jc w:val="both"/>
        <w:rPr>
          <w:sz w:val="24"/>
          <w:szCs w:val="24"/>
        </w:rPr>
      </w:pPr>
      <w:r w:rsidRPr="00E01157">
        <w:rPr>
          <w:sz w:val="24"/>
          <w:szCs w:val="24"/>
        </w:rPr>
        <w:t xml:space="preserve">Рубежный контроль </w:t>
      </w:r>
      <w:r>
        <w:rPr>
          <w:sz w:val="24"/>
          <w:szCs w:val="24"/>
        </w:rPr>
        <w:t>м</w:t>
      </w:r>
      <w:r w:rsidRPr="00E01157">
        <w:rPr>
          <w:sz w:val="24"/>
          <w:szCs w:val="24"/>
        </w:rPr>
        <w:t>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6606D1" w:rsidRPr="00E01157" w:rsidRDefault="006606D1" w:rsidP="006606D1">
      <w:pPr>
        <w:shd w:val="clear" w:color="auto" w:fill="FFFFFF"/>
        <w:ind w:firstLine="720"/>
        <w:jc w:val="both"/>
        <w:rPr>
          <w:sz w:val="24"/>
          <w:szCs w:val="24"/>
        </w:rPr>
      </w:pPr>
      <w:r w:rsidRPr="00E01157">
        <w:rPr>
          <w:sz w:val="24"/>
          <w:szCs w:val="24"/>
        </w:rPr>
        <w:t>При подготовке к рубежным контролям студентам следует придерживаться следующих рекомендаций:</w:t>
      </w:r>
    </w:p>
    <w:p w:rsidR="006606D1" w:rsidRPr="00E01157" w:rsidRDefault="006606D1" w:rsidP="006606D1">
      <w:pPr>
        <w:ind w:firstLine="720"/>
        <w:jc w:val="both"/>
        <w:rPr>
          <w:sz w:val="24"/>
          <w:szCs w:val="24"/>
        </w:rPr>
      </w:pPr>
      <w:r w:rsidRPr="00E01157">
        <w:rPr>
          <w:sz w:val="24"/>
          <w:szCs w:val="24"/>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(Фонд оценочных средств, раздел «Блок D»);</w:t>
      </w:r>
    </w:p>
    <w:p w:rsidR="006606D1" w:rsidRPr="00E01157" w:rsidRDefault="006606D1" w:rsidP="006606D1">
      <w:pPr>
        <w:ind w:firstLine="720"/>
        <w:jc w:val="both"/>
        <w:rPr>
          <w:sz w:val="24"/>
          <w:szCs w:val="24"/>
        </w:rPr>
      </w:pPr>
      <w:r w:rsidRPr="00E01157">
        <w:rPr>
          <w:sz w:val="24"/>
          <w:szCs w:val="24"/>
        </w:rPr>
        <w:t>2) при подготовке к сдаче практической части рубежного контроля целесообразно использовать тщательно разобранные решения РГЗ;</w:t>
      </w:r>
    </w:p>
    <w:p w:rsidR="006606D1" w:rsidRPr="00E01157" w:rsidRDefault="006606D1" w:rsidP="006606D1">
      <w:pPr>
        <w:ind w:firstLine="720"/>
        <w:jc w:val="both"/>
        <w:rPr>
          <w:sz w:val="24"/>
          <w:szCs w:val="24"/>
        </w:rPr>
      </w:pPr>
      <w:r w:rsidRPr="00E01157">
        <w:rPr>
          <w:color w:val="000000"/>
          <w:sz w:val="24"/>
          <w:szCs w:val="24"/>
        </w:rPr>
        <w:t xml:space="preserve">3) если подготовка к </w:t>
      </w:r>
      <w:r w:rsidRPr="00E01157">
        <w:rPr>
          <w:sz w:val="24"/>
          <w:szCs w:val="24"/>
        </w:rPr>
        <w:t>рубежному контролю</w:t>
      </w:r>
      <w:r w:rsidRPr="00E01157">
        <w:rPr>
          <w:color w:val="000000"/>
          <w:sz w:val="24"/>
          <w:szCs w:val="24"/>
        </w:rPr>
        <w:t xml:space="preserve"> вызывает трудности, то допускаются консультации у преподавателя на практических занятиях;</w:t>
      </w:r>
    </w:p>
    <w:p w:rsidR="006606D1" w:rsidRDefault="006606D1" w:rsidP="006606D1">
      <w:pPr>
        <w:widowControl w:val="0"/>
        <w:snapToGrid w:val="0"/>
        <w:ind w:firstLine="426"/>
        <w:jc w:val="both"/>
        <w:rPr>
          <w:noProof/>
          <w:sz w:val="24"/>
          <w:szCs w:val="24"/>
          <w:lang w:eastAsia="ru-RU"/>
        </w:rPr>
      </w:pPr>
      <w:r w:rsidRPr="00E01157">
        <w:rPr>
          <w:sz w:val="24"/>
          <w:szCs w:val="24"/>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6606D1" w:rsidRDefault="006606D1" w:rsidP="006606D1">
      <w:pPr>
        <w:widowControl w:val="0"/>
        <w:snapToGrid w:val="0"/>
        <w:ind w:firstLine="426"/>
        <w:jc w:val="both"/>
        <w:rPr>
          <w:noProof/>
          <w:sz w:val="24"/>
          <w:szCs w:val="24"/>
          <w:lang w:eastAsia="ru-RU"/>
        </w:rPr>
      </w:pPr>
    </w:p>
    <w:p w:rsidR="006606D1" w:rsidRPr="009073EE" w:rsidRDefault="006606D1" w:rsidP="006606D1">
      <w:pPr>
        <w:widowControl w:val="0"/>
        <w:snapToGrid w:val="0"/>
        <w:ind w:firstLine="426"/>
        <w:jc w:val="both"/>
        <w:rPr>
          <w:noProof/>
          <w:sz w:val="24"/>
          <w:szCs w:val="24"/>
          <w:lang w:eastAsia="ru-RU"/>
        </w:rPr>
      </w:pPr>
      <w:r w:rsidRPr="009073EE">
        <w:rPr>
          <w:noProof/>
          <w:sz w:val="24"/>
          <w:szCs w:val="24"/>
          <w:lang w:eastAsia="ru-RU"/>
        </w:rPr>
        <w:t xml:space="preserve">Итоговой формой контроля по </w:t>
      </w:r>
      <w:r>
        <w:rPr>
          <w:noProof/>
          <w:sz w:val="24"/>
          <w:szCs w:val="24"/>
          <w:lang w:eastAsia="ru-RU"/>
        </w:rPr>
        <w:t>дисциплине является экзамен</w:t>
      </w:r>
      <w:r w:rsidRPr="009073EE">
        <w:rPr>
          <w:noProof/>
          <w:sz w:val="24"/>
          <w:szCs w:val="24"/>
          <w:lang w:eastAsia="ru-RU"/>
        </w:rPr>
        <w:t>. Особенность</w:t>
      </w:r>
      <w:r w:rsidR="004F2C0D">
        <w:rPr>
          <w:noProof/>
          <w:sz w:val="24"/>
          <w:szCs w:val="24"/>
          <w:lang w:eastAsia="ru-RU"/>
        </w:rPr>
        <w:t>ю</w:t>
      </w:r>
      <w:r w:rsidRPr="009073EE">
        <w:rPr>
          <w:noProof/>
          <w:sz w:val="24"/>
          <w:szCs w:val="24"/>
          <w:lang w:eastAsia="ru-RU"/>
        </w:rPr>
        <w:t xml:space="preserve"> сдачи экзамена является то, что простое заучивание «текста» здесь неприемлемо. Необходимо четко знать сущность рассматриваемых понятий, формул, теорем.</w:t>
      </w:r>
    </w:p>
    <w:p w:rsidR="006606D1" w:rsidRPr="009073EE" w:rsidRDefault="006606D1" w:rsidP="006606D1">
      <w:pPr>
        <w:ind w:firstLine="426"/>
        <w:jc w:val="both"/>
        <w:rPr>
          <w:noProof/>
          <w:sz w:val="24"/>
          <w:szCs w:val="24"/>
          <w:lang w:eastAsia="ru-RU"/>
        </w:rPr>
      </w:pPr>
      <w:r w:rsidRPr="009073EE">
        <w:rPr>
          <w:noProof/>
          <w:sz w:val="24"/>
          <w:szCs w:val="24"/>
          <w:lang w:eastAsia="ru-RU"/>
        </w:rPr>
        <w:t xml:space="preserve">Критерии оценивания ответа студента на экзамене преподаватель сообщает в начале семестра, их можно найти в ФОС ( режим доступа </w:t>
      </w:r>
      <w:hyperlink r:id="rId18"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6606D1" w:rsidRPr="009073EE" w:rsidRDefault="006606D1" w:rsidP="006606D1">
      <w:pPr>
        <w:widowControl w:val="0"/>
        <w:snapToGrid w:val="0"/>
        <w:ind w:firstLine="426"/>
        <w:jc w:val="both"/>
        <w:rPr>
          <w:noProof/>
          <w:sz w:val="24"/>
          <w:szCs w:val="24"/>
          <w:lang w:eastAsia="ru-RU"/>
        </w:rPr>
      </w:pPr>
      <w:r w:rsidRPr="009073EE">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6606D1" w:rsidRPr="009073EE" w:rsidRDefault="006606D1" w:rsidP="006606D1">
      <w:pPr>
        <w:widowControl w:val="0"/>
        <w:snapToGrid w:val="0"/>
        <w:ind w:firstLine="426"/>
        <w:jc w:val="both"/>
        <w:rPr>
          <w:noProof/>
          <w:sz w:val="24"/>
          <w:szCs w:val="24"/>
          <w:lang w:eastAsia="ru-RU"/>
        </w:rPr>
      </w:pPr>
      <w:r w:rsidRPr="009073EE">
        <w:rPr>
          <w:noProof/>
          <w:sz w:val="24"/>
          <w:szCs w:val="24"/>
          <w:lang w:eastAsia="ru-RU"/>
        </w:rPr>
        <w:t>Ес</w:t>
      </w:r>
      <w:r w:rsidRPr="009073EE">
        <w:rPr>
          <w:noProof/>
          <w:sz w:val="24"/>
          <w:szCs w:val="24"/>
          <w:lang w:eastAsia="ru-RU"/>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p>
    <w:p w:rsidR="006606D1" w:rsidRPr="009073EE" w:rsidRDefault="006606D1" w:rsidP="006606D1">
      <w:pPr>
        <w:ind w:firstLine="426"/>
        <w:jc w:val="both"/>
        <w:rPr>
          <w:noProof/>
          <w:sz w:val="24"/>
          <w:szCs w:val="24"/>
          <w:lang w:eastAsia="ru-RU"/>
        </w:rPr>
      </w:pPr>
      <w:r w:rsidRPr="009073EE">
        <w:rPr>
          <w:noProof/>
          <w:sz w:val="24"/>
          <w:szCs w:val="24"/>
          <w:lang w:eastAsia="ru-RU"/>
        </w:rPr>
        <w:lastRenderedPageBreak/>
        <w:t>Заучивание неизбежно связано с повторением. Повторение – важнейшее звено всякого учебного процес</w:t>
      </w:r>
      <w:r w:rsidRPr="009073EE">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9073EE">
        <w:rPr>
          <w:noProof/>
          <w:sz w:val="24"/>
          <w:szCs w:val="24"/>
          <w:lang w:eastAsia="ru-RU"/>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p>
    <w:p w:rsidR="006606D1" w:rsidRPr="009073EE" w:rsidRDefault="006606D1" w:rsidP="006606D1">
      <w:pPr>
        <w:ind w:left="120" w:firstLine="426"/>
        <w:jc w:val="both"/>
        <w:rPr>
          <w:noProof/>
          <w:sz w:val="24"/>
          <w:szCs w:val="24"/>
          <w:lang w:eastAsia="ru-RU"/>
        </w:rPr>
      </w:pPr>
      <w:r w:rsidRPr="009073EE">
        <w:rPr>
          <w:noProof/>
          <w:sz w:val="24"/>
          <w:szCs w:val="24"/>
          <w:lang w:eastAsia="ru-RU"/>
        </w:rPr>
        <w:t>Разнообразие повторений способствуют установлению новых связей учебного материала с прак</w:t>
      </w:r>
      <w:r w:rsidRPr="009073EE">
        <w:rPr>
          <w:noProof/>
          <w:sz w:val="24"/>
          <w:szCs w:val="24"/>
          <w:lang w:eastAsia="ru-RU"/>
        </w:rPr>
        <w:softHyphen/>
        <w:t>тикой, со смежными теоретическими вопросами. В резуль</w:t>
      </w:r>
      <w:r w:rsidRPr="009073EE">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9073EE">
        <w:rPr>
          <w:noProof/>
          <w:sz w:val="24"/>
          <w:szCs w:val="24"/>
          <w:lang w:eastAsia="ru-RU"/>
        </w:rPr>
        <w:softHyphen/>
        <w:t>поминается во всех случаях, когда он может быть поле</w:t>
      </w:r>
      <w:r w:rsidRPr="009073EE">
        <w:rPr>
          <w:noProof/>
          <w:sz w:val="24"/>
          <w:szCs w:val="24"/>
          <w:lang w:eastAsia="ru-RU"/>
        </w:rPr>
        <w:softHyphen/>
        <w:t xml:space="preserve">зен. </w:t>
      </w:r>
    </w:p>
    <w:p w:rsidR="006606D1" w:rsidRPr="009073EE" w:rsidRDefault="006606D1" w:rsidP="006606D1">
      <w:pPr>
        <w:ind w:firstLine="426"/>
        <w:jc w:val="both"/>
        <w:rPr>
          <w:noProof/>
          <w:sz w:val="24"/>
          <w:szCs w:val="24"/>
          <w:lang w:eastAsia="ru-RU"/>
        </w:rPr>
      </w:pPr>
      <w:r w:rsidRPr="009073EE">
        <w:rPr>
          <w:noProof/>
          <w:sz w:val="24"/>
          <w:szCs w:val="24"/>
          <w:lang w:eastAsia="ru-RU"/>
        </w:rPr>
        <w:t xml:space="preserve">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w:t>
      </w:r>
      <w:bookmarkStart w:id="32" w:name="_GoBack"/>
      <w:bookmarkEnd w:id="32"/>
    </w:p>
    <w:p w:rsidR="006606D1" w:rsidRPr="009073EE" w:rsidRDefault="006606D1" w:rsidP="006606D1">
      <w:pPr>
        <w:ind w:firstLine="426"/>
        <w:jc w:val="both"/>
        <w:rPr>
          <w:noProof/>
          <w:sz w:val="24"/>
          <w:szCs w:val="24"/>
          <w:lang w:eastAsia="ru-RU"/>
        </w:rPr>
      </w:pPr>
      <w:r w:rsidRPr="009073EE">
        <w:rPr>
          <w:noProof/>
          <w:sz w:val="24"/>
          <w:szCs w:val="24"/>
          <w:lang w:eastAsia="ru-RU"/>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9073EE">
        <w:rPr>
          <w:noProof/>
          <w:sz w:val="24"/>
          <w:szCs w:val="24"/>
          <w:lang w:eastAsia="ru-RU"/>
        </w:rPr>
        <w:softHyphen/>
        <w:t xml:space="preserve">которого периода времени. </w:t>
      </w:r>
    </w:p>
    <w:p w:rsidR="006606D1" w:rsidRPr="009073EE" w:rsidRDefault="006606D1" w:rsidP="006606D1">
      <w:pPr>
        <w:ind w:firstLine="426"/>
        <w:jc w:val="both"/>
        <w:rPr>
          <w:noProof/>
          <w:sz w:val="24"/>
          <w:szCs w:val="24"/>
          <w:lang w:eastAsia="ru-RU"/>
        </w:rPr>
      </w:pPr>
      <w:r w:rsidRPr="009073EE">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6606D1" w:rsidRPr="009073EE" w:rsidRDefault="006606D1" w:rsidP="006606D1">
      <w:pPr>
        <w:ind w:firstLine="426"/>
        <w:jc w:val="both"/>
        <w:rPr>
          <w:noProof/>
          <w:sz w:val="24"/>
          <w:szCs w:val="24"/>
          <w:lang w:eastAsia="ru-RU"/>
        </w:rPr>
      </w:pPr>
      <w:r w:rsidRPr="009073EE">
        <w:rPr>
          <w:noProof/>
          <w:sz w:val="24"/>
          <w:szCs w:val="24"/>
          <w:lang w:eastAsia="ru-RU"/>
        </w:rPr>
        <w:t>При дословном запоминании всегда надо иметь в виду возможность заучивания с ошибками, при котором обра</w:t>
      </w:r>
      <w:r w:rsidRPr="009073EE">
        <w:rPr>
          <w:noProof/>
          <w:sz w:val="24"/>
          <w:szCs w:val="24"/>
          <w:lang w:eastAsia="ru-RU"/>
        </w:rPr>
        <w:softHyphen/>
        <w:t>зуются неправильные связи и ассоциации. В дальнейшем при вся</w:t>
      </w:r>
      <w:r w:rsidRPr="009073EE">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9073EE">
        <w:rPr>
          <w:noProof/>
          <w:sz w:val="24"/>
          <w:szCs w:val="24"/>
          <w:lang w:eastAsia="ru-RU"/>
        </w:rPr>
        <w:softHyphen/>
        <w:t>ружена, разрушение образовавшейся неправильной ассо</w:t>
      </w:r>
      <w:r w:rsidRPr="009073EE">
        <w:rPr>
          <w:noProof/>
          <w:sz w:val="24"/>
          <w:szCs w:val="24"/>
          <w:lang w:eastAsia="ru-RU"/>
        </w:rPr>
        <w:softHyphen/>
        <w:t>циации оказывается затруднительной. Поэтому при зау</w:t>
      </w:r>
      <w:r w:rsidRPr="009073EE">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6606D1" w:rsidRPr="009073EE" w:rsidRDefault="006606D1" w:rsidP="006606D1">
      <w:pPr>
        <w:ind w:firstLine="426"/>
        <w:jc w:val="both"/>
        <w:rPr>
          <w:noProof/>
          <w:sz w:val="24"/>
          <w:szCs w:val="24"/>
          <w:lang w:eastAsia="ru-RU"/>
        </w:rPr>
      </w:pPr>
      <w:r w:rsidRPr="009073EE">
        <w:rPr>
          <w:noProof/>
          <w:sz w:val="24"/>
          <w:szCs w:val="24"/>
          <w:lang w:eastAsia="ru-RU"/>
        </w:rPr>
        <w:t>Заранее поинтересуйтесь у преподавателя, какими справочными материалами можно пользоваться (например, таблица поверхностей второго порядка). Но помните, что использование справочных материалов не освобождает от необходимости знания основного учебного материала.</w:t>
      </w:r>
    </w:p>
    <w:p w:rsidR="006606D1" w:rsidRPr="009073EE" w:rsidRDefault="006606D1" w:rsidP="006606D1">
      <w:pPr>
        <w:ind w:firstLine="426"/>
        <w:jc w:val="both"/>
        <w:rPr>
          <w:noProof/>
          <w:sz w:val="24"/>
          <w:szCs w:val="24"/>
          <w:lang w:eastAsia="ru-RU"/>
        </w:rPr>
      </w:pPr>
      <w:r w:rsidRPr="009073EE">
        <w:rPr>
          <w:noProof/>
          <w:sz w:val="24"/>
          <w:szCs w:val="24"/>
          <w:lang w:eastAsia="ru-RU"/>
        </w:rPr>
        <w:t>Вам легче будет готовиться к экзамену,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 и РГЗ.</w:t>
      </w:r>
    </w:p>
    <w:p w:rsidR="006606D1" w:rsidRPr="009073EE" w:rsidRDefault="006606D1" w:rsidP="006606D1">
      <w:pPr>
        <w:ind w:firstLine="426"/>
        <w:jc w:val="both"/>
        <w:rPr>
          <w:noProof/>
          <w:sz w:val="24"/>
          <w:szCs w:val="24"/>
          <w:lang w:eastAsia="ru-RU"/>
        </w:rPr>
      </w:pPr>
      <w:r w:rsidRPr="009073EE">
        <w:rPr>
          <w:noProof/>
          <w:sz w:val="24"/>
          <w:szCs w:val="24"/>
          <w:lang w:eastAsia="ru-RU"/>
        </w:rPr>
        <w:t xml:space="preserve">Вопросы к экзамену содержатся в ФОС( режим доступа </w:t>
      </w:r>
      <w:hyperlink r:id="rId19" w:history="1">
        <w:r w:rsidRPr="009073EE">
          <w:rPr>
            <w:noProof/>
            <w:color w:val="0000FF"/>
            <w:sz w:val="24"/>
            <w:szCs w:val="24"/>
            <w:u w:val="single"/>
            <w:lang w:eastAsia="ru-RU"/>
          </w:rPr>
          <w:t>https://osu.ru/iss/lks/</w:t>
        </w:r>
      </w:hyperlink>
      <w:r w:rsidRPr="009073EE">
        <w:rPr>
          <w:noProof/>
          <w:sz w:val="24"/>
          <w:szCs w:val="24"/>
          <w:lang w:eastAsia="ru-RU"/>
        </w:rPr>
        <w:t xml:space="preserve">). Не поленитесь, воспользуйтесь вопросами для </w:t>
      </w:r>
      <w:r w:rsidRPr="009073EE">
        <w:rPr>
          <w:sz w:val="24"/>
          <w:szCs w:val="24"/>
          <w:lang w:eastAsia="ru-RU"/>
        </w:rPr>
        <w:t>письменных и устных опросов</w:t>
      </w:r>
      <w:r w:rsidRPr="009073EE">
        <w:rPr>
          <w:noProof/>
          <w:sz w:val="24"/>
          <w:szCs w:val="24"/>
          <w:lang w:eastAsia="ru-RU"/>
        </w:rPr>
        <w:t xml:space="preserve">, которые есть в ФОС. Это поможет обратить внимание на некоторые стороны вопроса, которые вы, может быть, посчитали не столь важными. </w:t>
      </w:r>
    </w:p>
    <w:p w:rsidR="006606D1" w:rsidRPr="009073EE" w:rsidRDefault="006606D1" w:rsidP="006606D1">
      <w:pPr>
        <w:jc w:val="both"/>
        <w:rPr>
          <w:noProof/>
          <w:sz w:val="24"/>
          <w:szCs w:val="24"/>
          <w:lang w:eastAsia="ru-RU"/>
        </w:rPr>
      </w:pPr>
    </w:p>
    <w:p w:rsidR="00CE0A2E" w:rsidRPr="00A77D15" w:rsidRDefault="00CE0A2E" w:rsidP="006606D1">
      <w:pPr>
        <w:ind w:firstLine="340"/>
        <w:jc w:val="center"/>
        <w:outlineLvl w:val="0"/>
        <w:rPr>
          <w:sz w:val="28"/>
          <w:szCs w:val="28"/>
        </w:rPr>
      </w:pPr>
    </w:p>
    <w:sectPr w:rsidR="00CE0A2E" w:rsidRPr="00A77D15" w:rsidSect="008669E9">
      <w:footerReference w:type="even" r:id="rId20"/>
      <w:footerReference w:type="default" r:id="rId21"/>
      <w:pgSz w:w="11906" w:h="16838"/>
      <w:pgMar w:top="851" w:right="567" w:bottom="851" w:left="993" w:header="709" w:footer="709"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504" w:rsidRDefault="006F6504" w:rsidP="00123720">
      <w:r>
        <w:separator/>
      </w:r>
    </w:p>
  </w:endnote>
  <w:endnote w:type="continuationSeparator" w:id="0">
    <w:p w:rsidR="006F6504" w:rsidRDefault="006F6504"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0103" w:rsidRDefault="00EE6E02">
    <w:pPr>
      <w:pStyle w:val="ae"/>
      <w:framePr w:wrap="around" w:vAnchor="text" w:hAnchor="margin" w:xAlign="outside" w:y="1"/>
      <w:rPr>
        <w:rStyle w:val="af0"/>
      </w:rPr>
    </w:pPr>
    <w:r>
      <w:rPr>
        <w:rStyle w:val="af0"/>
      </w:rPr>
      <w:fldChar w:fldCharType="begin"/>
    </w:r>
    <w:r w:rsidR="00FE0103">
      <w:rPr>
        <w:rStyle w:val="af0"/>
      </w:rPr>
      <w:instrText xml:space="preserve">PAGE  </w:instrText>
    </w:r>
    <w:r>
      <w:rPr>
        <w:rStyle w:val="af0"/>
      </w:rPr>
      <w:fldChar w:fldCharType="end"/>
    </w:r>
  </w:p>
  <w:p w:rsidR="00FE0103" w:rsidRDefault="00FE0103">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007332"/>
      <w:docPartObj>
        <w:docPartGallery w:val="Page Numbers (Bottom of Page)"/>
        <w:docPartUnique/>
      </w:docPartObj>
    </w:sdtPr>
    <w:sdtEndPr/>
    <w:sdtContent>
      <w:p w:rsidR="008669E9" w:rsidRDefault="00EE6E02">
        <w:pPr>
          <w:pStyle w:val="ae"/>
          <w:jc w:val="right"/>
        </w:pPr>
        <w:r>
          <w:fldChar w:fldCharType="begin"/>
        </w:r>
        <w:r w:rsidR="008669E9">
          <w:instrText>PAGE   \* MERGEFORMAT</w:instrText>
        </w:r>
        <w:r>
          <w:fldChar w:fldCharType="separate"/>
        </w:r>
        <w:r w:rsidR="004F2C0D">
          <w:rPr>
            <w:noProof/>
          </w:rPr>
          <w:t>9</w:t>
        </w:r>
        <w:r>
          <w:fldChar w:fldCharType="end"/>
        </w:r>
      </w:p>
    </w:sdtContent>
  </w:sdt>
  <w:p w:rsidR="00FE0103" w:rsidRDefault="00FE0103">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504" w:rsidRDefault="006F6504" w:rsidP="00123720">
      <w:r>
        <w:separator/>
      </w:r>
    </w:p>
  </w:footnote>
  <w:footnote w:type="continuationSeparator" w:id="0">
    <w:p w:rsidR="006F6504" w:rsidRDefault="006F6504" w:rsidP="001237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15:restartNumberingAfterBreak="0">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15:restartNumberingAfterBreak="0">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15:restartNumberingAfterBreak="0">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FEE3EAE"/>
    <w:multiLevelType w:val="multilevel"/>
    <w:tmpl w:val="C6BCC5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1CC7962"/>
    <w:multiLevelType w:val="hybridMultilevel"/>
    <w:tmpl w:val="CC764D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6B0211A"/>
    <w:multiLevelType w:val="hybridMultilevel"/>
    <w:tmpl w:val="8DA2F9B2"/>
    <w:lvl w:ilvl="0" w:tplc="CAB281E8">
      <w:start w:val="1"/>
      <w:numFmt w:val="decimal"/>
      <w:lvlText w:val="%1."/>
      <w:lvlJc w:val="left"/>
      <w:pPr>
        <w:tabs>
          <w:tab w:val="num" w:pos="1300"/>
        </w:tabs>
        <w:ind w:left="1300"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6" w15:restartNumberingAfterBreak="0">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8F02973"/>
    <w:multiLevelType w:val="hybridMultilevel"/>
    <w:tmpl w:val="55E4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9" w15:restartNumberingAfterBreak="0">
    <w:nsid w:val="2CFB5892"/>
    <w:multiLevelType w:val="hybridMultilevel"/>
    <w:tmpl w:val="F3D62054"/>
    <w:lvl w:ilvl="0" w:tplc="973C4BD6">
      <w:start w:val="1"/>
      <w:numFmt w:val="decimal"/>
      <w:lvlText w:val="%1."/>
      <w:lvlJc w:val="left"/>
      <w:pPr>
        <w:tabs>
          <w:tab w:val="num" w:pos="1300"/>
        </w:tabs>
        <w:ind w:left="130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AA21381"/>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AC13FEB"/>
    <w:multiLevelType w:val="hybridMultilevel"/>
    <w:tmpl w:val="AF52671C"/>
    <w:lvl w:ilvl="0" w:tplc="912485A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6" w15:restartNumberingAfterBreak="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7" w15:restartNumberingAfterBreak="0">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8" w15:restartNumberingAfterBreak="0">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30" w15:restartNumberingAfterBreak="0">
    <w:nsid w:val="47107630"/>
    <w:multiLevelType w:val="hybridMultilevel"/>
    <w:tmpl w:val="D696FA24"/>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32" w15:restartNumberingAfterBreak="0">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54B160F3"/>
    <w:multiLevelType w:val="hybridMultilevel"/>
    <w:tmpl w:val="8DA2F9B2"/>
    <w:lvl w:ilvl="0" w:tplc="CAB281E8">
      <w:start w:val="1"/>
      <w:numFmt w:val="decimal"/>
      <w:lvlText w:val="%1."/>
      <w:lvlJc w:val="left"/>
      <w:pPr>
        <w:tabs>
          <w:tab w:val="num" w:pos="1300"/>
        </w:tabs>
        <w:ind w:left="1300"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15:restartNumberingAfterBreak="0">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8" w15:restartNumberingAfterBreak="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40" w15:restartNumberingAfterBreak="0">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42" w15:restartNumberingAfterBreak="0">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20"/>
  </w:num>
  <w:num w:numId="2">
    <w:abstractNumId w:val="0"/>
  </w:num>
  <w:num w:numId="3">
    <w:abstractNumId w:val="24"/>
  </w:num>
  <w:num w:numId="4">
    <w:abstractNumId w:val="27"/>
  </w:num>
  <w:num w:numId="5">
    <w:abstractNumId w:val="43"/>
  </w:num>
  <w:num w:numId="6">
    <w:abstractNumId w:val="1"/>
  </w:num>
  <w:num w:numId="7">
    <w:abstractNumId w:val="6"/>
  </w:num>
  <w:num w:numId="8">
    <w:abstractNumId w:val="11"/>
  </w:num>
  <w:num w:numId="9">
    <w:abstractNumId w:val="29"/>
  </w:num>
  <w:num w:numId="10">
    <w:abstractNumId w:val="26"/>
  </w:num>
  <w:num w:numId="11">
    <w:abstractNumId w:val="15"/>
  </w:num>
  <w:num w:numId="12">
    <w:abstractNumId w:val="41"/>
  </w:num>
  <w:num w:numId="13">
    <w:abstractNumId w:val="38"/>
  </w:num>
  <w:num w:numId="14">
    <w:abstractNumId w:val="37"/>
  </w:num>
  <w:num w:numId="15">
    <w:abstractNumId w:val="25"/>
  </w:num>
  <w:num w:numId="16">
    <w:abstractNumId w:val="31"/>
  </w:num>
  <w:num w:numId="17">
    <w:abstractNumId w:val="18"/>
  </w:num>
  <w:num w:numId="18">
    <w:abstractNumId w:val="42"/>
  </w:num>
  <w:num w:numId="19">
    <w:abstractNumId w:val="16"/>
  </w:num>
  <w:num w:numId="20">
    <w:abstractNumId w:val="34"/>
  </w:num>
  <w:num w:numId="21">
    <w:abstractNumId w:val="13"/>
  </w:num>
  <w:num w:numId="22">
    <w:abstractNumId w:val="40"/>
  </w:num>
  <w:num w:numId="23">
    <w:abstractNumId w:val="36"/>
  </w:num>
  <w:num w:numId="24">
    <w:abstractNumId w:val="39"/>
  </w:num>
  <w:num w:numId="25">
    <w:abstractNumId w:val="33"/>
  </w:num>
  <w:num w:numId="26">
    <w:abstractNumId w:val="14"/>
  </w:num>
  <w:num w:numId="27">
    <w:abstractNumId w:val="32"/>
  </w:num>
  <w:num w:numId="28">
    <w:abstractNumId w:val="21"/>
  </w:num>
  <w:num w:numId="29">
    <w:abstractNumId w:val="28"/>
  </w:num>
  <w:num w:numId="30">
    <w:abstractNumId w:val="19"/>
  </w:num>
  <w:num w:numId="31">
    <w:abstractNumId w:val="2"/>
  </w:num>
  <w:num w:numId="32">
    <w:abstractNumId w:val="30"/>
  </w:num>
  <w:num w:numId="33">
    <w:abstractNumId w:val="22"/>
  </w:num>
  <w:num w:numId="34">
    <w:abstractNumId w:val="17"/>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0"/>
  </w:num>
  <w:num w:numId="38">
    <w:abstractNumId w:val="23"/>
  </w:num>
  <w:num w:numId="39">
    <w:abstractNumId w:val="9"/>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KN">
    <w15:presenceInfo w15:providerId="None" w15:userId="GK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1B9C"/>
    <w:rsid w:val="00013511"/>
    <w:rsid w:val="0002121B"/>
    <w:rsid w:val="00043E54"/>
    <w:rsid w:val="00046F4D"/>
    <w:rsid w:val="00051168"/>
    <w:rsid w:val="00070A19"/>
    <w:rsid w:val="0007118E"/>
    <w:rsid w:val="00093F60"/>
    <w:rsid w:val="000A0BEB"/>
    <w:rsid w:val="000A51F3"/>
    <w:rsid w:val="000B5BCE"/>
    <w:rsid w:val="000B7FD5"/>
    <w:rsid w:val="000C4F59"/>
    <w:rsid w:val="000D2A5B"/>
    <w:rsid w:val="000D511E"/>
    <w:rsid w:val="000D7184"/>
    <w:rsid w:val="000F0937"/>
    <w:rsid w:val="000F46DB"/>
    <w:rsid w:val="00105E6E"/>
    <w:rsid w:val="00106512"/>
    <w:rsid w:val="00123720"/>
    <w:rsid w:val="00141C2D"/>
    <w:rsid w:val="00153F78"/>
    <w:rsid w:val="001704B9"/>
    <w:rsid w:val="001732C1"/>
    <w:rsid w:val="00181B80"/>
    <w:rsid w:val="00187295"/>
    <w:rsid w:val="0019626A"/>
    <w:rsid w:val="001E2D71"/>
    <w:rsid w:val="00223683"/>
    <w:rsid w:val="002470DD"/>
    <w:rsid w:val="00261598"/>
    <w:rsid w:val="00270E6B"/>
    <w:rsid w:val="00275F0A"/>
    <w:rsid w:val="00280A27"/>
    <w:rsid w:val="00282D36"/>
    <w:rsid w:val="002955EB"/>
    <w:rsid w:val="00297DF2"/>
    <w:rsid w:val="002A6481"/>
    <w:rsid w:val="002B3ECE"/>
    <w:rsid w:val="002C6DD8"/>
    <w:rsid w:val="002E466A"/>
    <w:rsid w:val="002F5345"/>
    <w:rsid w:val="00303E3D"/>
    <w:rsid w:val="0030507C"/>
    <w:rsid w:val="00316C67"/>
    <w:rsid w:val="00333808"/>
    <w:rsid w:val="00336EDC"/>
    <w:rsid w:val="00345644"/>
    <w:rsid w:val="00373CA4"/>
    <w:rsid w:val="00380890"/>
    <w:rsid w:val="00384B46"/>
    <w:rsid w:val="00395B1B"/>
    <w:rsid w:val="00396473"/>
    <w:rsid w:val="003A32B8"/>
    <w:rsid w:val="003C5526"/>
    <w:rsid w:val="003C6C6B"/>
    <w:rsid w:val="003F796C"/>
    <w:rsid w:val="004157A3"/>
    <w:rsid w:val="0043499A"/>
    <w:rsid w:val="004516AA"/>
    <w:rsid w:val="004731E2"/>
    <w:rsid w:val="00473938"/>
    <w:rsid w:val="00481A60"/>
    <w:rsid w:val="00485231"/>
    <w:rsid w:val="00490475"/>
    <w:rsid w:val="0049387D"/>
    <w:rsid w:val="004B16D7"/>
    <w:rsid w:val="004B4D47"/>
    <w:rsid w:val="004B7B0E"/>
    <w:rsid w:val="004D2CC1"/>
    <w:rsid w:val="004D30D0"/>
    <w:rsid w:val="004D31A6"/>
    <w:rsid w:val="004D4198"/>
    <w:rsid w:val="004F2C0D"/>
    <w:rsid w:val="00503545"/>
    <w:rsid w:val="005073F8"/>
    <w:rsid w:val="00512398"/>
    <w:rsid w:val="00514015"/>
    <w:rsid w:val="00520778"/>
    <w:rsid w:val="00521223"/>
    <w:rsid w:val="00525079"/>
    <w:rsid w:val="00527791"/>
    <w:rsid w:val="00540A1A"/>
    <w:rsid w:val="00550674"/>
    <w:rsid w:val="00561619"/>
    <w:rsid w:val="005623FE"/>
    <w:rsid w:val="00574205"/>
    <w:rsid w:val="0058126B"/>
    <w:rsid w:val="00583208"/>
    <w:rsid w:val="00591750"/>
    <w:rsid w:val="005947D8"/>
    <w:rsid w:val="00595F55"/>
    <w:rsid w:val="005A5AC6"/>
    <w:rsid w:val="005B419C"/>
    <w:rsid w:val="005E0693"/>
    <w:rsid w:val="005F334F"/>
    <w:rsid w:val="0060377C"/>
    <w:rsid w:val="006223A5"/>
    <w:rsid w:val="006277BD"/>
    <w:rsid w:val="00641B48"/>
    <w:rsid w:val="00657E73"/>
    <w:rsid w:val="006606D1"/>
    <w:rsid w:val="00674522"/>
    <w:rsid w:val="00695860"/>
    <w:rsid w:val="006A0F8A"/>
    <w:rsid w:val="006B4340"/>
    <w:rsid w:val="006C3AB8"/>
    <w:rsid w:val="006C7DF4"/>
    <w:rsid w:val="006D51C1"/>
    <w:rsid w:val="006E6D02"/>
    <w:rsid w:val="006F6504"/>
    <w:rsid w:val="00704B5C"/>
    <w:rsid w:val="00704E96"/>
    <w:rsid w:val="00705FBE"/>
    <w:rsid w:val="00715B22"/>
    <w:rsid w:val="007257C0"/>
    <w:rsid w:val="007263B3"/>
    <w:rsid w:val="00730DC2"/>
    <w:rsid w:val="0074035F"/>
    <w:rsid w:val="0075293E"/>
    <w:rsid w:val="00756DC1"/>
    <w:rsid w:val="00771454"/>
    <w:rsid w:val="0078063D"/>
    <w:rsid w:val="00783AD9"/>
    <w:rsid w:val="007846D0"/>
    <w:rsid w:val="007A39B2"/>
    <w:rsid w:val="007A4301"/>
    <w:rsid w:val="007D4D7B"/>
    <w:rsid w:val="007E05D0"/>
    <w:rsid w:val="007F19BB"/>
    <w:rsid w:val="007F2047"/>
    <w:rsid w:val="008156AB"/>
    <w:rsid w:val="00822A8F"/>
    <w:rsid w:val="00825C59"/>
    <w:rsid w:val="0085723B"/>
    <w:rsid w:val="008669E9"/>
    <w:rsid w:val="00890EE8"/>
    <w:rsid w:val="008A7B13"/>
    <w:rsid w:val="008B2472"/>
    <w:rsid w:val="008C466F"/>
    <w:rsid w:val="008C77DD"/>
    <w:rsid w:val="008F0B13"/>
    <w:rsid w:val="0090370D"/>
    <w:rsid w:val="009073EE"/>
    <w:rsid w:val="00910D94"/>
    <w:rsid w:val="00915360"/>
    <w:rsid w:val="009166AE"/>
    <w:rsid w:val="00923A56"/>
    <w:rsid w:val="009256A7"/>
    <w:rsid w:val="0092781F"/>
    <w:rsid w:val="00931B48"/>
    <w:rsid w:val="0093270A"/>
    <w:rsid w:val="00935727"/>
    <w:rsid w:val="0094135A"/>
    <w:rsid w:val="00943FA9"/>
    <w:rsid w:val="0094489A"/>
    <w:rsid w:val="00952611"/>
    <w:rsid w:val="00961CD6"/>
    <w:rsid w:val="00975602"/>
    <w:rsid w:val="00991DDF"/>
    <w:rsid w:val="009A1743"/>
    <w:rsid w:val="009A49AD"/>
    <w:rsid w:val="009B5817"/>
    <w:rsid w:val="009B629B"/>
    <w:rsid w:val="009B7B0D"/>
    <w:rsid w:val="009C2770"/>
    <w:rsid w:val="009D222A"/>
    <w:rsid w:val="009E37FC"/>
    <w:rsid w:val="00A40AEF"/>
    <w:rsid w:val="00A46D5B"/>
    <w:rsid w:val="00A763B1"/>
    <w:rsid w:val="00A819FE"/>
    <w:rsid w:val="00A836C5"/>
    <w:rsid w:val="00A900DD"/>
    <w:rsid w:val="00AA2BED"/>
    <w:rsid w:val="00AA532A"/>
    <w:rsid w:val="00AB1E8A"/>
    <w:rsid w:val="00AB4864"/>
    <w:rsid w:val="00AB7BAD"/>
    <w:rsid w:val="00AC0B24"/>
    <w:rsid w:val="00AC0C03"/>
    <w:rsid w:val="00AC3599"/>
    <w:rsid w:val="00AF0D90"/>
    <w:rsid w:val="00AF34C7"/>
    <w:rsid w:val="00B00A62"/>
    <w:rsid w:val="00B01668"/>
    <w:rsid w:val="00B17F5E"/>
    <w:rsid w:val="00B375C8"/>
    <w:rsid w:val="00B50612"/>
    <w:rsid w:val="00B61087"/>
    <w:rsid w:val="00B76483"/>
    <w:rsid w:val="00B86C19"/>
    <w:rsid w:val="00B90E67"/>
    <w:rsid w:val="00B9124B"/>
    <w:rsid w:val="00BB35D3"/>
    <w:rsid w:val="00BB69FA"/>
    <w:rsid w:val="00BC0891"/>
    <w:rsid w:val="00BC3E35"/>
    <w:rsid w:val="00BD5FC0"/>
    <w:rsid w:val="00BE0029"/>
    <w:rsid w:val="00BE0383"/>
    <w:rsid w:val="00BE603A"/>
    <w:rsid w:val="00C016F3"/>
    <w:rsid w:val="00C02FCA"/>
    <w:rsid w:val="00C04B19"/>
    <w:rsid w:val="00C33117"/>
    <w:rsid w:val="00C42BA1"/>
    <w:rsid w:val="00C52F25"/>
    <w:rsid w:val="00C563B6"/>
    <w:rsid w:val="00C618B2"/>
    <w:rsid w:val="00C62CB0"/>
    <w:rsid w:val="00C67BE6"/>
    <w:rsid w:val="00C75556"/>
    <w:rsid w:val="00C76A5D"/>
    <w:rsid w:val="00C8584B"/>
    <w:rsid w:val="00C85AA6"/>
    <w:rsid w:val="00C86B72"/>
    <w:rsid w:val="00CA2E26"/>
    <w:rsid w:val="00CA700F"/>
    <w:rsid w:val="00CB1FE5"/>
    <w:rsid w:val="00CC118E"/>
    <w:rsid w:val="00CE0A2E"/>
    <w:rsid w:val="00CE640B"/>
    <w:rsid w:val="00D0279E"/>
    <w:rsid w:val="00D1077A"/>
    <w:rsid w:val="00D12513"/>
    <w:rsid w:val="00D248EF"/>
    <w:rsid w:val="00D31931"/>
    <w:rsid w:val="00D31DA7"/>
    <w:rsid w:val="00D37E2A"/>
    <w:rsid w:val="00D4625E"/>
    <w:rsid w:val="00D502BB"/>
    <w:rsid w:val="00D57E89"/>
    <w:rsid w:val="00D64CF9"/>
    <w:rsid w:val="00D9532F"/>
    <w:rsid w:val="00DB0CD5"/>
    <w:rsid w:val="00DB5A6C"/>
    <w:rsid w:val="00DF0C3C"/>
    <w:rsid w:val="00DF5271"/>
    <w:rsid w:val="00DF6A4F"/>
    <w:rsid w:val="00DF7A33"/>
    <w:rsid w:val="00E0688C"/>
    <w:rsid w:val="00E20A53"/>
    <w:rsid w:val="00E34605"/>
    <w:rsid w:val="00E45130"/>
    <w:rsid w:val="00E520EA"/>
    <w:rsid w:val="00E64069"/>
    <w:rsid w:val="00E705A1"/>
    <w:rsid w:val="00E716FC"/>
    <w:rsid w:val="00E9312B"/>
    <w:rsid w:val="00E93E4B"/>
    <w:rsid w:val="00E949DA"/>
    <w:rsid w:val="00E95EB7"/>
    <w:rsid w:val="00E972AF"/>
    <w:rsid w:val="00ED13FA"/>
    <w:rsid w:val="00ED19C5"/>
    <w:rsid w:val="00ED27E3"/>
    <w:rsid w:val="00ED28D5"/>
    <w:rsid w:val="00EE617F"/>
    <w:rsid w:val="00EE6E02"/>
    <w:rsid w:val="00EE76AF"/>
    <w:rsid w:val="00EF243C"/>
    <w:rsid w:val="00F057C7"/>
    <w:rsid w:val="00F14069"/>
    <w:rsid w:val="00F23AE0"/>
    <w:rsid w:val="00F277C9"/>
    <w:rsid w:val="00F3687A"/>
    <w:rsid w:val="00F513FE"/>
    <w:rsid w:val="00F5192B"/>
    <w:rsid w:val="00F57C5A"/>
    <w:rsid w:val="00F63D41"/>
    <w:rsid w:val="00F76E28"/>
    <w:rsid w:val="00F83266"/>
    <w:rsid w:val="00F95B9A"/>
    <w:rsid w:val="00FA5111"/>
    <w:rsid w:val="00FC3985"/>
    <w:rsid w:val="00FC6405"/>
    <w:rsid w:val="00FC6DA1"/>
    <w:rsid w:val="00FE0103"/>
    <w:rsid w:val="00FF6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78AC24"/>
  <w15:docId w15:val="{A0FBA9FC-C615-45E5-B18F-557C4D26A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rPr>
  </w:style>
  <w:style w:type="paragraph" w:styleId="3">
    <w:name w:val="heading 3"/>
    <w:basedOn w:val="a0"/>
    <w:next w:val="a0"/>
    <w:link w:val="30"/>
    <w:qFormat/>
    <w:rsid w:val="00123720"/>
    <w:pPr>
      <w:keepNext/>
      <w:spacing w:before="240" w:after="60"/>
      <w:outlineLvl w:val="2"/>
    </w:pPr>
    <w:rPr>
      <w:rFonts w:ascii="Arial" w:hAnsi="Arial"/>
      <w:b/>
      <w:bCs/>
      <w:sz w:val="26"/>
      <w:szCs w:val="26"/>
    </w:rPr>
  </w:style>
  <w:style w:type="paragraph" w:styleId="4">
    <w:name w:val="heading 4"/>
    <w:basedOn w:val="a0"/>
    <w:next w:val="a0"/>
    <w:link w:val="40"/>
    <w:uiPriority w:val="99"/>
    <w:qFormat/>
    <w:rsid w:val="00123720"/>
    <w:pPr>
      <w:keepNext/>
      <w:spacing w:before="240" w:after="60"/>
      <w:outlineLvl w:val="3"/>
    </w:pPr>
    <w:rPr>
      <w:b/>
      <w:bCs/>
      <w:sz w:val="28"/>
      <w:szCs w:val="28"/>
    </w:rPr>
  </w:style>
  <w:style w:type="paragraph" w:styleId="5">
    <w:name w:val="heading 5"/>
    <w:basedOn w:val="a0"/>
    <w:next w:val="a0"/>
    <w:link w:val="50"/>
    <w:qFormat/>
    <w:rsid w:val="00123720"/>
    <w:pPr>
      <w:spacing w:before="240" w:after="60"/>
      <w:outlineLvl w:val="4"/>
    </w:pPr>
    <w:rPr>
      <w:b/>
      <w:bCs/>
      <w:i/>
      <w:iCs/>
      <w:sz w:val="26"/>
      <w:szCs w:val="26"/>
    </w:rPr>
  </w:style>
  <w:style w:type="paragraph" w:styleId="6">
    <w:name w:val="heading 6"/>
    <w:basedOn w:val="a0"/>
    <w:next w:val="a0"/>
    <w:link w:val="60"/>
    <w:qFormat/>
    <w:rsid w:val="00123720"/>
    <w:pPr>
      <w:spacing w:before="240" w:after="60"/>
      <w:outlineLvl w:val="5"/>
    </w:pPr>
    <w:rPr>
      <w:b/>
      <w:bCs/>
      <w:sz w:val="22"/>
      <w:szCs w:val="22"/>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rPr>
  </w:style>
  <w:style w:type="paragraph" w:styleId="a6">
    <w:name w:val="Body Text"/>
    <w:basedOn w:val="a0"/>
    <w:link w:val="a7"/>
    <w:rsid w:val="002C6DD8"/>
    <w:pPr>
      <w:framePr w:w="4202" w:h="3768" w:hRule="exact" w:hSpace="180" w:wrap="auto" w:vAnchor="text" w:hAnchor="page" w:x="1013" w:y="155"/>
      <w:jc w:val="center"/>
    </w:pPr>
    <w:rPr>
      <w:sz w:val="24"/>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rPr>
  </w:style>
  <w:style w:type="character" w:customStyle="1" w:styleId="aa">
    <w:name w:val="Заголовок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0"/>
    <w:link w:val="af"/>
    <w:rsid w:val="00123720"/>
    <w:pPr>
      <w:tabs>
        <w:tab w:val="center" w:pos="4677"/>
        <w:tab w:val="right" w:pos="9355"/>
      </w:tabs>
    </w:p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qFormat/>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qFormat/>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18">
    <w:name w:val="Заголовок1"/>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e">
    <w:name w:val="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eastAsia="ar-SA"/>
    </w:rPr>
  </w:style>
  <w:style w:type="paragraph" w:styleId="afff">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0">
    <w:name w:val="TOC Heading"/>
    <w:basedOn w:val="1"/>
    <w:next w:val="a0"/>
    <w:qFormat/>
    <w:rsid w:val="00E520EA"/>
    <w:pPr>
      <w:keepLines/>
      <w:spacing w:before="480" w:after="0" w:line="276" w:lineRule="auto"/>
      <w:outlineLvl w:val="9"/>
    </w:pPr>
    <w:rPr>
      <w:rFonts w:ascii="Cambria" w:hAnsi="Cambria"/>
      <w:color w:val="365F91"/>
      <w:kern w:val="0"/>
      <w:sz w:val="28"/>
      <w:szCs w:val="28"/>
      <w:lang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9">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a">
    <w:name w:val="Сетка таблицы1"/>
    <w:basedOn w:val="a2"/>
    <w:next w:val="ad"/>
    <w:rsid w:val="008669E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3"/>
    <w:semiHidden/>
    <w:rsid w:val="0090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u.ru/iss/lks/" TargetMode="External"/><Relationship Id="rId13" Type="http://schemas.openxmlformats.org/officeDocument/2006/relationships/oleObject" Target="embeddings/oleObject2.bin"/><Relationship Id="rId18" Type="http://schemas.openxmlformats.org/officeDocument/2006/relationships/hyperlink" Target="https://osu.ru/iss/lks/"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osu.ru/iss/lks/" TargetMode="External"/><Relationship Id="rId12" Type="http://schemas.openxmlformats.org/officeDocument/2006/relationships/image" Target="media/image2.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hyperlink" Target="https://osu.ru/iss/lks/" TargetMode="Externa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3395</Words>
  <Characters>19357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22707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Светлана</cp:lastModifiedBy>
  <cp:revision>5</cp:revision>
  <cp:lastPrinted>2015-11-10T10:15:00Z</cp:lastPrinted>
  <dcterms:created xsi:type="dcterms:W3CDTF">2024-04-18T16:14:00Z</dcterms:created>
  <dcterms:modified xsi:type="dcterms:W3CDTF">2024-04-29T19:39:00Z</dcterms:modified>
</cp:coreProperties>
</file>