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9E9" w:rsidRPr="008669E9" w:rsidRDefault="008669E9" w:rsidP="008669E9">
      <w:pPr>
        <w:autoSpaceDE w:val="0"/>
        <w:autoSpaceDN w:val="0"/>
        <w:adjustRightInd w:val="0"/>
        <w:spacing w:line="360" w:lineRule="auto"/>
        <w:jc w:val="right"/>
        <w:rPr>
          <w:rFonts w:ascii="TimesNewRomanPSMT" w:hAnsi="TimesNewRomanPSMT" w:cs="TimesNewRomanPSMT"/>
          <w:b/>
          <w:i/>
          <w:sz w:val="28"/>
          <w:szCs w:val="28"/>
          <w:lang w:eastAsia="ru-RU"/>
        </w:rPr>
      </w:pPr>
      <w:bookmarkStart w:id="0" w:name="_GoBack"/>
      <w:bookmarkEnd w:id="0"/>
      <w:r w:rsidRPr="008669E9">
        <w:rPr>
          <w:rFonts w:ascii="TimesNewRomanPSMT" w:hAnsi="TimesNewRomanPSMT" w:cs="TimesNewRomanPSMT"/>
          <w:b/>
          <w:i/>
          <w:sz w:val="28"/>
          <w:szCs w:val="28"/>
          <w:lang w:eastAsia="ru-RU"/>
        </w:rPr>
        <w:t>На правах рукописи</w:t>
      </w: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Минобрнауки Российской Федерации</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Федеральное государственное бюджетное образовательное учреждение</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высшего образования</w:t>
      </w:r>
    </w:p>
    <w:p w:rsidR="008669E9" w:rsidRPr="008669E9" w:rsidRDefault="008669E9" w:rsidP="008669E9">
      <w:pPr>
        <w:autoSpaceDE w:val="0"/>
        <w:autoSpaceDN w:val="0"/>
        <w:adjustRightInd w:val="0"/>
        <w:jc w:val="center"/>
        <w:rPr>
          <w:rFonts w:ascii="TimesNewRomanPSMT" w:hAnsi="TimesNewRomanPSMT" w:cs="TimesNewRomanPSMT"/>
          <w:b/>
          <w:sz w:val="28"/>
          <w:szCs w:val="28"/>
          <w:lang w:eastAsia="ru-RU"/>
        </w:rPr>
      </w:pPr>
      <w:r w:rsidRPr="008669E9">
        <w:rPr>
          <w:rFonts w:ascii="TimesNewRomanPSMT" w:hAnsi="TimesNewRomanPSMT" w:cs="TimesNewRomanPSMT"/>
          <w:b/>
          <w:sz w:val="28"/>
          <w:szCs w:val="28"/>
          <w:lang w:eastAsia="ru-RU"/>
        </w:rPr>
        <w:t>«Оренбургский государственный университет»</w:t>
      </w:r>
    </w:p>
    <w:p w:rsidR="008669E9" w:rsidRPr="008669E9" w:rsidRDefault="008669E9" w:rsidP="008669E9">
      <w:pPr>
        <w:autoSpaceDE w:val="0"/>
        <w:autoSpaceDN w:val="0"/>
        <w:adjustRightInd w:val="0"/>
        <w:jc w:val="center"/>
        <w:rPr>
          <w:rFonts w:ascii="TimesNewRomanPSMT" w:hAnsi="TimesNewRomanPSMT" w:cs="TimesNewRomanPSMT"/>
          <w:sz w:val="32"/>
          <w:szCs w:val="32"/>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Кафедра геометрии и компьютерных наук</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8669E9" w:rsidRDefault="0019626A"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19626A" w:rsidRPr="0019626A" w:rsidRDefault="0019626A" w:rsidP="0019626A">
      <w:pPr>
        <w:suppressAutoHyphens/>
        <w:jc w:val="center"/>
        <w:rPr>
          <w:sz w:val="24"/>
          <w:szCs w:val="22"/>
        </w:rPr>
      </w:pPr>
    </w:p>
    <w:p w:rsidR="008669E9" w:rsidRPr="007C3AF6" w:rsidRDefault="008669E9" w:rsidP="008669E9">
      <w:pPr>
        <w:suppressAutoHyphens/>
        <w:spacing w:before="120"/>
        <w:jc w:val="center"/>
        <w:rPr>
          <w:rFonts w:ascii="TimesNewRomanPSMT" w:eastAsia="Calibri" w:hAnsi="TimesNewRomanPSMT" w:cs="TimesNewRomanPSMT"/>
          <w:sz w:val="28"/>
          <w:szCs w:val="28"/>
        </w:rPr>
      </w:pPr>
      <w:r w:rsidRPr="007C3AF6">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8669E9" w:rsidRDefault="008669E9" w:rsidP="0019626A">
      <w:pPr>
        <w:suppressAutoHyphens/>
        <w:spacing w:before="120"/>
        <w:jc w:val="center"/>
        <w:rPr>
          <w:i/>
          <w:sz w:val="24"/>
          <w:szCs w:val="22"/>
        </w:rPr>
      </w:pPr>
      <w:r w:rsidRPr="0019626A">
        <w:rPr>
          <w:i/>
          <w:sz w:val="24"/>
          <w:szCs w:val="22"/>
        </w:rPr>
        <w:t xml:space="preserve"> </w:t>
      </w:r>
    </w:p>
    <w:p w:rsidR="00E6195D" w:rsidRDefault="00E6195D" w:rsidP="00E6195D">
      <w:pPr>
        <w:pStyle w:val="ReportHead"/>
        <w:suppressAutoHyphens/>
        <w:rPr>
          <w:i/>
        </w:rPr>
      </w:pPr>
      <w:r>
        <w:rPr>
          <w:i/>
        </w:rPr>
        <w:t>«Алгебра, геометрия и векторный анализ»</w:t>
      </w:r>
    </w:p>
    <w:p w:rsidR="00DD1A35" w:rsidRDefault="00DD1A35" w:rsidP="00DD1A35">
      <w:pPr>
        <w:pStyle w:val="ReportHead"/>
        <w:suppressAutoHyphens/>
        <w:spacing w:before="120"/>
        <w:rPr>
          <w:i/>
          <w:sz w:val="24"/>
        </w:rPr>
      </w:pPr>
    </w:p>
    <w:p w:rsidR="00DD1A35" w:rsidRDefault="00DD1A35" w:rsidP="00DD1A35">
      <w:pPr>
        <w:pStyle w:val="ReportHead"/>
        <w:suppressAutoHyphens/>
        <w:rPr>
          <w:sz w:val="24"/>
        </w:rPr>
      </w:pPr>
    </w:p>
    <w:p w:rsidR="00DD1A35" w:rsidRDefault="00DD1A35" w:rsidP="00DD1A35">
      <w:pPr>
        <w:pStyle w:val="ReportHead"/>
        <w:suppressAutoHyphens/>
        <w:spacing w:line="360" w:lineRule="auto"/>
        <w:rPr>
          <w:sz w:val="24"/>
        </w:rPr>
      </w:pPr>
      <w:r>
        <w:rPr>
          <w:sz w:val="24"/>
        </w:rPr>
        <w:t>Уровень высшего образования</w:t>
      </w:r>
    </w:p>
    <w:p w:rsidR="00DD1A35" w:rsidRDefault="00DD1A35" w:rsidP="00DD1A35">
      <w:pPr>
        <w:pStyle w:val="ReportHead"/>
        <w:suppressAutoHyphens/>
        <w:spacing w:line="360" w:lineRule="auto"/>
        <w:rPr>
          <w:sz w:val="24"/>
        </w:rPr>
      </w:pPr>
      <w:r>
        <w:rPr>
          <w:sz w:val="24"/>
        </w:rPr>
        <w:t>БАКАЛАВРИАТ</w:t>
      </w:r>
    </w:p>
    <w:p w:rsidR="00DD1A35" w:rsidRDefault="00DD1A35" w:rsidP="00DD1A35">
      <w:pPr>
        <w:pStyle w:val="ReportHead"/>
        <w:suppressAutoHyphens/>
        <w:rPr>
          <w:sz w:val="24"/>
        </w:rPr>
      </w:pPr>
      <w:r>
        <w:rPr>
          <w:sz w:val="24"/>
        </w:rPr>
        <w:t>Направление подготовки</w:t>
      </w:r>
    </w:p>
    <w:p w:rsidR="009E54F2" w:rsidRDefault="009E54F2" w:rsidP="009E54F2">
      <w:pPr>
        <w:pStyle w:val="ReportHead"/>
        <w:suppressAutoHyphens/>
        <w:rPr>
          <w:ins w:id="1" w:author="GKN" w:date="2023-04-14T10:05:00Z"/>
          <w:i/>
          <w:sz w:val="24"/>
          <w:u w:val="single"/>
        </w:rPr>
      </w:pPr>
      <w:ins w:id="2" w:author="GKN" w:date="2023-04-14T10:05:00Z">
        <w:r>
          <w:rPr>
            <w:i/>
            <w:sz w:val="24"/>
            <w:u w:val="single"/>
          </w:rPr>
          <w:t>03.03.03 Радиофизика</w:t>
        </w:r>
      </w:ins>
    </w:p>
    <w:p w:rsidR="009E54F2" w:rsidRDefault="009E54F2" w:rsidP="009E54F2">
      <w:pPr>
        <w:pStyle w:val="ReportHead"/>
        <w:suppressAutoHyphens/>
        <w:rPr>
          <w:ins w:id="3" w:author="GKN" w:date="2023-04-14T10:05:00Z"/>
          <w:sz w:val="24"/>
          <w:vertAlign w:val="superscript"/>
        </w:rPr>
      </w:pPr>
      <w:ins w:id="4" w:author="GKN" w:date="2023-04-14T10:05:00Z">
        <w:r>
          <w:rPr>
            <w:sz w:val="24"/>
            <w:vertAlign w:val="superscript"/>
          </w:rPr>
          <w:t>(код и наименование направления подготовки)</w:t>
        </w:r>
      </w:ins>
    </w:p>
    <w:p w:rsidR="009E54F2" w:rsidRDefault="009E54F2" w:rsidP="009E54F2">
      <w:pPr>
        <w:pStyle w:val="ReportHead"/>
        <w:suppressAutoHyphens/>
        <w:rPr>
          <w:ins w:id="5" w:author="GKN" w:date="2023-04-14T10:05:00Z"/>
          <w:i/>
          <w:sz w:val="24"/>
          <w:u w:val="single"/>
        </w:rPr>
      </w:pPr>
      <w:ins w:id="6" w:author="GKN" w:date="2023-04-14T10:05:00Z">
        <w:r>
          <w:rPr>
            <w:i/>
            <w:sz w:val="24"/>
            <w:u w:val="single"/>
          </w:rPr>
          <w:t>Квантовая электроника</w:t>
        </w:r>
      </w:ins>
    </w:p>
    <w:p w:rsidR="00DD1A35" w:rsidDel="009E54F2" w:rsidRDefault="00DD1A35" w:rsidP="00DD1A35">
      <w:pPr>
        <w:pStyle w:val="ReportHead"/>
        <w:suppressAutoHyphens/>
        <w:rPr>
          <w:del w:id="7" w:author="GKN" w:date="2023-04-14T10:05:00Z"/>
          <w:i/>
          <w:sz w:val="24"/>
          <w:u w:val="single"/>
        </w:rPr>
      </w:pPr>
      <w:del w:id="8" w:author="GKN" w:date="2023-04-14T10:05:00Z">
        <w:r w:rsidDel="009E54F2">
          <w:rPr>
            <w:i/>
            <w:sz w:val="24"/>
            <w:u w:val="single"/>
          </w:rPr>
          <w:delText>03.03.02 Физика</w:delText>
        </w:r>
      </w:del>
    </w:p>
    <w:p w:rsidR="00DD1A35" w:rsidDel="009E54F2" w:rsidRDefault="00DD1A35" w:rsidP="00DD1A35">
      <w:pPr>
        <w:pStyle w:val="ReportHead"/>
        <w:suppressAutoHyphens/>
        <w:rPr>
          <w:del w:id="9" w:author="GKN" w:date="2023-04-14T10:05:00Z"/>
          <w:sz w:val="24"/>
          <w:vertAlign w:val="superscript"/>
        </w:rPr>
      </w:pPr>
      <w:del w:id="10" w:author="GKN" w:date="2023-04-14T10:05:00Z">
        <w:r w:rsidDel="009E54F2">
          <w:rPr>
            <w:sz w:val="24"/>
            <w:vertAlign w:val="superscript"/>
          </w:rPr>
          <w:delText>(код и наименование направления подготовки)</w:delText>
        </w:r>
      </w:del>
    </w:p>
    <w:p w:rsidR="00DD1A35" w:rsidDel="009E54F2" w:rsidRDefault="00DD1A35" w:rsidP="00DD1A35">
      <w:pPr>
        <w:pStyle w:val="ReportHead"/>
        <w:suppressAutoHyphens/>
        <w:rPr>
          <w:del w:id="11" w:author="GKN" w:date="2023-04-14T10:05:00Z"/>
          <w:i/>
          <w:sz w:val="24"/>
          <w:u w:val="single"/>
        </w:rPr>
      </w:pPr>
      <w:del w:id="12" w:author="GKN" w:date="2023-04-14T10:05:00Z">
        <w:r w:rsidDel="009E54F2">
          <w:rPr>
            <w:i/>
            <w:sz w:val="24"/>
            <w:u w:val="single"/>
          </w:rPr>
          <w:delText>Медицинская физика</w:delText>
        </w:r>
      </w:del>
    </w:p>
    <w:p w:rsidR="00DD1A35" w:rsidRDefault="00DD1A35" w:rsidP="00DD1A3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9504E" w:rsidRDefault="00A9504E" w:rsidP="00E8600C">
      <w:pPr>
        <w:suppressAutoHyphens/>
        <w:jc w:val="center"/>
        <w:rPr>
          <w:rFonts w:eastAsia="Calibri"/>
          <w:sz w:val="24"/>
          <w:szCs w:val="22"/>
        </w:rPr>
      </w:pPr>
    </w:p>
    <w:p w:rsidR="00E8600C" w:rsidRPr="00E8600C" w:rsidRDefault="00E8600C" w:rsidP="00E8600C">
      <w:pPr>
        <w:suppressAutoHyphens/>
        <w:jc w:val="center"/>
        <w:rPr>
          <w:rFonts w:eastAsia="Calibri"/>
          <w:sz w:val="24"/>
          <w:szCs w:val="22"/>
        </w:rPr>
      </w:pPr>
      <w:r w:rsidRPr="00E8600C">
        <w:rPr>
          <w:rFonts w:eastAsia="Calibri"/>
          <w:sz w:val="24"/>
          <w:szCs w:val="22"/>
        </w:rPr>
        <w:t>Квалификация</w:t>
      </w:r>
    </w:p>
    <w:p w:rsidR="00E8600C" w:rsidRPr="00E8600C" w:rsidRDefault="00E8600C" w:rsidP="00E8600C">
      <w:pPr>
        <w:suppressAutoHyphens/>
        <w:jc w:val="center"/>
        <w:rPr>
          <w:rFonts w:eastAsia="Calibri"/>
          <w:i/>
          <w:sz w:val="24"/>
          <w:szCs w:val="22"/>
          <w:u w:val="single"/>
        </w:rPr>
      </w:pPr>
      <w:r w:rsidRPr="00E8600C">
        <w:rPr>
          <w:rFonts w:eastAsia="Calibri"/>
          <w:i/>
          <w:sz w:val="24"/>
          <w:szCs w:val="22"/>
          <w:u w:val="single"/>
        </w:rPr>
        <w:t>Бакалавр</w:t>
      </w:r>
    </w:p>
    <w:p w:rsidR="00E8600C" w:rsidRPr="00E8600C" w:rsidRDefault="00E8600C" w:rsidP="00E8600C">
      <w:pPr>
        <w:suppressAutoHyphens/>
        <w:spacing w:before="120"/>
        <w:jc w:val="center"/>
        <w:rPr>
          <w:rFonts w:eastAsia="Calibri"/>
          <w:sz w:val="24"/>
          <w:szCs w:val="22"/>
        </w:rPr>
      </w:pPr>
      <w:r w:rsidRPr="00E8600C">
        <w:rPr>
          <w:rFonts w:eastAsia="Calibri"/>
          <w:sz w:val="24"/>
          <w:szCs w:val="22"/>
        </w:rPr>
        <w:t>Форма обучения</w:t>
      </w:r>
    </w:p>
    <w:p w:rsidR="00E8600C" w:rsidRPr="00E8600C" w:rsidRDefault="00E8600C" w:rsidP="00E8600C">
      <w:pPr>
        <w:suppressAutoHyphens/>
        <w:jc w:val="center"/>
        <w:rPr>
          <w:rFonts w:eastAsia="Calibri"/>
          <w:i/>
          <w:sz w:val="24"/>
          <w:szCs w:val="22"/>
          <w:u w:val="single"/>
        </w:rPr>
      </w:pPr>
      <w:r w:rsidRPr="00E8600C">
        <w:rPr>
          <w:rFonts w:eastAsia="Calibri"/>
          <w:i/>
          <w:sz w:val="24"/>
          <w:szCs w:val="22"/>
          <w:u w:val="single"/>
        </w:rPr>
        <w:t>Очная</w:t>
      </w:r>
    </w:p>
    <w:p w:rsidR="00E8600C" w:rsidRPr="00E8600C" w:rsidRDefault="00E8600C" w:rsidP="00E8600C">
      <w:pPr>
        <w:suppressAutoHyphens/>
        <w:jc w:val="center"/>
        <w:rPr>
          <w:rFonts w:eastAsia="Calibri"/>
          <w:sz w:val="24"/>
          <w:szCs w:val="22"/>
        </w:rPr>
      </w:pPr>
      <w:bookmarkStart w:id="13" w:name="BookmarkWhereDelChr13"/>
      <w:bookmarkEnd w:id="13"/>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C01C1B" w:rsidRDefault="00EC3272" w:rsidP="00C01C1B">
      <w:pPr>
        <w:pStyle w:val="ReportHead"/>
        <w:suppressAutoHyphens/>
        <w:rPr>
          <w:sz w:val="24"/>
        </w:rPr>
        <w:sectPr w:rsidR="00C01C1B" w:rsidSect="00AB7DE3">
          <w:pgSz w:w="11906" w:h="16838"/>
          <w:pgMar w:top="510" w:right="567" w:bottom="510" w:left="850" w:header="0" w:footer="510" w:gutter="0"/>
          <w:cols w:space="708"/>
          <w:docGrid w:linePitch="360"/>
        </w:sectPr>
      </w:pPr>
      <w:r>
        <w:rPr>
          <w:sz w:val="24"/>
        </w:rPr>
        <w:t>Год набора 202</w:t>
      </w:r>
      <w:del w:id="14" w:author="GKN" w:date="2023-04-14T10:04:00Z">
        <w:r w:rsidR="00E6195D" w:rsidDel="00662567">
          <w:rPr>
            <w:sz w:val="24"/>
          </w:rPr>
          <w:delText>2</w:delText>
        </w:r>
      </w:del>
      <w:ins w:id="15" w:author="GKN" w:date="2023-04-14T10:04:00Z">
        <w:r w:rsidR="00662567">
          <w:rPr>
            <w:sz w:val="24"/>
          </w:rPr>
          <w:t>3</w:t>
        </w:r>
      </w:ins>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 xml:space="preserve">Составители _____________________ </w:t>
      </w:r>
      <w:r w:rsidR="00083378">
        <w:rPr>
          <w:sz w:val="28"/>
          <w:szCs w:val="28"/>
        </w:rPr>
        <w:t>Харитонова С.В.</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Методические указания рассмотрены и одобрены на заседании кафедры геометрии и компьютерных наук</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Заведующий кафедрой ________________________ Шухман А.Е.</w:t>
      </w: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spacing w:after="200" w:line="276" w:lineRule="auto"/>
        <w:jc w:val="both"/>
        <w:rPr>
          <w:sz w:val="28"/>
        </w:rPr>
      </w:pPr>
      <w:r w:rsidRPr="008669E9">
        <w:rPr>
          <w:sz w:val="28"/>
          <w:szCs w:val="28"/>
        </w:rPr>
        <w:t xml:space="preserve">Методические указания  является приложением к рабочей программе по дисциплине </w:t>
      </w:r>
      <w:r w:rsidR="00E8600C">
        <w:rPr>
          <w:sz w:val="28"/>
          <w:szCs w:val="28"/>
        </w:rPr>
        <w:t>А</w:t>
      </w:r>
      <w:r w:rsidR="006A0F47">
        <w:rPr>
          <w:sz w:val="28"/>
          <w:szCs w:val="28"/>
        </w:rPr>
        <w:t xml:space="preserve">лгебра, </w:t>
      </w:r>
      <w:r w:rsidR="00E8600C">
        <w:rPr>
          <w:sz w:val="28"/>
          <w:szCs w:val="28"/>
        </w:rPr>
        <w:t>г</w:t>
      </w:r>
      <w:r w:rsidR="009073EE">
        <w:rPr>
          <w:sz w:val="28"/>
          <w:szCs w:val="28"/>
        </w:rPr>
        <w:t>еометрия</w:t>
      </w:r>
      <w:r w:rsidR="00E8600C">
        <w:rPr>
          <w:sz w:val="28"/>
          <w:szCs w:val="28"/>
        </w:rPr>
        <w:t xml:space="preserve"> и </w:t>
      </w:r>
      <w:r w:rsidR="006A0F47">
        <w:rPr>
          <w:sz w:val="28"/>
          <w:szCs w:val="28"/>
        </w:rPr>
        <w:t>векторный анализ</w:t>
      </w:r>
      <w:r w:rsidRPr="008669E9">
        <w:rPr>
          <w:sz w:val="28"/>
          <w:szCs w:val="28"/>
        </w:rPr>
        <w:t xml:space="preserve">, зарегистрированной в ЦИТ под учетным номером___________ </w:t>
      </w:r>
      <w:r w:rsidRPr="008669E9">
        <w:rPr>
          <w:sz w:val="28"/>
        </w:rPr>
        <w:t xml:space="preserve"> </w:t>
      </w:r>
    </w:p>
    <w:p w:rsidR="008669E9" w:rsidRDefault="008669E9">
      <w:pPr>
        <w:rPr>
          <w:snapToGrid w:val="0"/>
          <w:sz w:val="28"/>
          <w:szCs w:val="28"/>
          <w:lang w:eastAsia="ru-RU"/>
        </w:rPr>
      </w:pPr>
      <w:r>
        <w:rPr>
          <w:snapToGrid w:val="0"/>
          <w:sz w:val="28"/>
          <w:szCs w:val="28"/>
          <w:lang w:eastAsia="ru-RU"/>
        </w:rPr>
        <w:br w:type="page"/>
      </w:r>
    </w:p>
    <w:p w:rsidR="008669E9" w:rsidRPr="008669E9" w:rsidRDefault="008669E9" w:rsidP="008669E9">
      <w:pPr>
        <w:jc w:val="both"/>
        <w:rPr>
          <w:snapToGrid w:val="0"/>
          <w:sz w:val="28"/>
          <w:szCs w:val="28"/>
          <w:lang w:eastAsia="ru-RU"/>
        </w:rPr>
      </w:pPr>
    </w:p>
    <w:p w:rsidR="008669E9" w:rsidRPr="008669E9" w:rsidRDefault="008669E9" w:rsidP="008669E9">
      <w:pPr>
        <w:shd w:val="clear" w:color="auto" w:fill="FFFFFF"/>
        <w:spacing w:after="480"/>
        <w:jc w:val="center"/>
        <w:rPr>
          <w:b/>
          <w:color w:val="000000"/>
          <w:spacing w:val="7"/>
          <w:sz w:val="32"/>
          <w:szCs w:val="32"/>
          <w:lang w:eastAsia="ru-RU"/>
        </w:rPr>
      </w:pPr>
      <w:r w:rsidRPr="008669E9">
        <w:rPr>
          <w:b/>
          <w:color w:val="000000"/>
          <w:spacing w:val="7"/>
          <w:sz w:val="32"/>
          <w:szCs w:val="32"/>
          <w:lang w:eastAsia="ru-RU"/>
        </w:rPr>
        <w:t>Содержание</w:t>
      </w:r>
    </w:p>
    <w:tbl>
      <w:tblPr>
        <w:tblW w:w="5000" w:type="pct"/>
        <w:tblLook w:val="01E0" w:firstRow="1" w:lastRow="1" w:firstColumn="1" w:lastColumn="1" w:noHBand="0" w:noVBand="0"/>
      </w:tblPr>
      <w:tblGrid>
        <w:gridCol w:w="9984"/>
        <w:gridCol w:w="362"/>
      </w:tblGrid>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1 Методические указания по лекционным занятиям ……………</w:t>
            </w:r>
            <w:r w:rsidR="00083378">
              <w:rPr>
                <w:color w:val="000000"/>
                <w:spacing w:val="7"/>
                <w:sz w:val="28"/>
                <w:szCs w:val="28"/>
                <w:lang w:eastAsia="ru-RU"/>
              </w:rPr>
              <w:t>………</w:t>
            </w:r>
            <w:r w:rsidRPr="008669E9">
              <w:rPr>
                <w:color w:val="000000"/>
                <w:spacing w:val="7"/>
                <w:sz w:val="28"/>
                <w:szCs w:val="28"/>
                <w:lang w:eastAsia="ru-RU"/>
              </w:rPr>
              <w:t>….....</w:t>
            </w:r>
          </w:p>
        </w:tc>
        <w:tc>
          <w:tcPr>
            <w:tcW w:w="353" w:type="pct"/>
            <w:vAlign w:val="bottom"/>
          </w:tcPr>
          <w:p w:rsidR="008669E9" w:rsidRPr="008669E9" w:rsidRDefault="008669E9" w:rsidP="008669E9">
            <w:pPr>
              <w:spacing w:line="360" w:lineRule="auto"/>
              <w:jc w:val="center"/>
              <w:rPr>
                <w:color w:val="000000"/>
                <w:spacing w:val="7"/>
                <w:sz w:val="28"/>
                <w:szCs w:val="28"/>
                <w:lang w:eastAsia="ru-RU"/>
              </w:rPr>
            </w:pPr>
            <w:r w:rsidRPr="008669E9">
              <w:rPr>
                <w:color w:val="000000"/>
                <w:spacing w:val="7"/>
                <w:sz w:val="28"/>
                <w:szCs w:val="28"/>
                <w:lang w:eastAsia="ru-RU"/>
              </w:rPr>
              <w:t>4</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2 Методические указания по практическим занятиям …</w:t>
            </w:r>
            <w:r w:rsidR="00083378">
              <w:rPr>
                <w:color w:val="000000"/>
                <w:spacing w:val="7"/>
                <w:sz w:val="28"/>
                <w:szCs w:val="28"/>
                <w:lang w:eastAsia="ru-RU"/>
              </w:rPr>
              <w:t>……………………..</w:t>
            </w:r>
          </w:p>
        </w:tc>
        <w:tc>
          <w:tcPr>
            <w:tcW w:w="353" w:type="pct"/>
            <w:vAlign w:val="bottom"/>
          </w:tcPr>
          <w:p w:rsidR="008669E9" w:rsidRPr="008669E9" w:rsidRDefault="002C2950" w:rsidP="008669E9">
            <w:pPr>
              <w:spacing w:line="360" w:lineRule="auto"/>
              <w:jc w:val="center"/>
              <w:rPr>
                <w:color w:val="000000"/>
                <w:spacing w:val="7"/>
                <w:sz w:val="28"/>
                <w:szCs w:val="28"/>
                <w:lang w:eastAsia="ru-RU"/>
              </w:rPr>
            </w:pPr>
            <w:r>
              <w:rPr>
                <w:color w:val="000000"/>
                <w:spacing w:val="7"/>
                <w:sz w:val="28"/>
                <w:szCs w:val="28"/>
                <w:lang w:eastAsia="ru-RU"/>
              </w:rPr>
              <w:t>4</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 Методические указания по самостоятельной работе …..………….....</w:t>
            </w:r>
            <w:r w:rsidR="00083378">
              <w:rPr>
                <w:color w:val="000000"/>
                <w:spacing w:val="7"/>
                <w:sz w:val="28"/>
                <w:szCs w:val="28"/>
                <w:lang w:eastAsia="ru-RU"/>
              </w:rPr>
              <w:t>.........</w:t>
            </w:r>
          </w:p>
        </w:tc>
        <w:tc>
          <w:tcPr>
            <w:tcW w:w="353" w:type="pct"/>
            <w:vAlign w:val="bottom"/>
          </w:tcPr>
          <w:p w:rsidR="008669E9" w:rsidRPr="008669E9" w:rsidRDefault="002C2950" w:rsidP="008669E9">
            <w:pPr>
              <w:spacing w:line="360" w:lineRule="auto"/>
              <w:jc w:val="center"/>
              <w:rPr>
                <w:color w:val="000000"/>
                <w:spacing w:val="7"/>
                <w:sz w:val="28"/>
                <w:szCs w:val="28"/>
                <w:lang w:eastAsia="ru-RU"/>
              </w:rPr>
            </w:pPr>
            <w:r>
              <w:rPr>
                <w:color w:val="000000"/>
                <w:spacing w:val="7"/>
                <w:sz w:val="28"/>
                <w:szCs w:val="28"/>
                <w:lang w:eastAsia="ru-RU"/>
              </w:rPr>
              <w:t>5</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3.1 Методические указания по выполнению расчетно-графической заданий…………………</w:t>
            </w:r>
            <w:r w:rsidR="00083378">
              <w:rPr>
                <w:color w:val="000000"/>
                <w:spacing w:val="7"/>
                <w:sz w:val="28"/>
                <w:szCs w:val="28"/>
                <w:lang w:eastAsia="ru-RU"/>
              </w:rPr>
              <w:t>……………………………………………………………..</w:t>
            </w:r>
          </w:p>
        </w:tc>
        <w:tc>
          <w:tcPr>
            <w:tcW w:w="353" w:type="pct"/>
            <w:vAlign w:val="bottom"/>
          </w:tcPr>
          <w:p w:rsidR="008669E9" w:rsidRPr="008669E9" w:rsidRDefault="002C2950" w:rsidP="005947D8">
            <w:pPr>
              <w:spacing w:line="360" w:lineRule="auto"/>
              <w:jc w:val="center"/>
              <w:rPr>
                <w:color w:val="000000"/>
                <w:spacing w:val="7"/>
                <w:sz w:val="28"/>
                <w:szCs w:val="28"/>
                <w:lang w:eastAsia="ru-RU"/>
              </w:rPr>
            </w:pPr>
            <w:r>
              <w:rPr>
                <w:color w:val="000000"/>
                <w:spacing w:val="7"/>
                <w:sz w:val="28"/>
                <w:szCs w:val="28"/>
                <w:lang w:eastAsia="ru-RU"/>
              </w:rPr>
              <w:t>5</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3.2 Методические указания по выполнению индивидуального творческого задания……………………………………………</w:t>
            </w:r>
            <w:r w:rsidR="00083378">
              <w:rPr>
                <w:color w:val="000000"/>
                <w:spacing w:val="7"/>
                <w:sz w:val="28"/>
                <w:szCs w:val="28"/>
                <w:lang w:eastAsia="ru-RU"/>
              </w:rPr>
              <w:t>……………………………………</w:t>
            </w:r>
          </w:p>
        </w:tc>
        <w:tc>
          <w:tcPr>
            <w:tcW w:w="353" w:type="pct"/>
            <w:vAlign w:val="bottom"/>
          </w:tcPr>
          <w:p w:rsidR="008669E9" w:rsidRPr="008669E9" w:rsidRDefault="004353C1" w:rsidP="008669E9">
            <w:pPr>
              <w:spacing w:line="360" w:lineRule="auto"/>
              <w:jc w:val="center"/>
              <w:rPr>
                <w:color w:val="000000"/>
                <w:spacing w:val="7"/>
                <w:sz w:val="28"/>
                <w:szCs w:val="28"/>
                <w:lang w:eastAsia="ru-RU"/>
              </w:rPr>
            </w:pPr>
            <w:r>
              <w:rPr>
                <w:color w:val="000000"/>
                <w:spacing w:val="7"/>
                <w:sz w:val="28"/>
                <w:szCs w:val="28"/>
                <w:lang w:eastAsia="ru-RU"/>
              </w:rPr>
              <w:t>7</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4 Методические указания по промежуточной аттестации по дисциплине</w:t>
            </w:r>
            <w:r w:rsidR="00083378">
              <w:rPr>
                <w:color w:val="000000"/>
                <w:spacing w:val="7"/>
                <w:sz w:val="28"/>
                <w:szCs w:val="28"/>
                <w:lang w:eastAsia="ru-RU"/>
              </w:rPr>
              <w:t>……</w:t>
            </w:r>
            <w:r w:rsidRPr="008669E9">
              <w:rPr>
                <w:color w:val="000000"/>
                <w:spacing w:val="7"/>
                <w:sz w:val="28"/>
                <w:szCs w:val="28"/>
                <w:lang w:eastAsia="ru-RU"/>
              </w:rPr>
              <w:t xml:space="preserve"> </w:t>
            </w:r>
          </w:p>
        </w:tc>
        <w:tc>
          <w:tcPr>
            <w:tcW w:w="353" w:type="pct"/>
            <w:vAlign w:val="bottom"/>
          </w:tcPr>
          <w:p w:rsidR="008669E9" w:rsidRPr="008669E9" w:rsidRDefault="002C2950" w:rsidP="008669E9">
            <w:pPr>
              <w:spacing w:line="360" w:lineRule="auto"/>
              <w:jc w:val="center"/>
              <w:rPr>
                <w:color w:val="000000"/>
                <w:spacing w:val="7"/>
                <w:sz w:val="28"/>
                <w:szCs w:val="28"/>
                <w:lang w:eastAsia="ru-RU"/>
              </w:rPr>
            </w:pPr>
            <w:r>
              <w:rPr>
                <w:color w:val="000000"/>
                <w:spacing w:val="7"/>
                <w:sz w:val="28"/>
                <w:szCs w:val="28"/>
                <w:lang w:eastAsia="ru-RU"/>
              </w:rPr>
              <w:t>8</w:t>
            </w:r>
          </w:p>
        </w:tc>
      </w:tr>
    </w:tbl>
    <w:p w:rsidR="008669E9" w:rsidRPr="008669E9" w:rsidRDefault="008669E9" w:rsidP="008669E9">
      <w:pPr>
        <w:tabs>
          <w:tab w:val="num" w:pos="1004"/>
        </w:tabs>
        <w:suppressAutoHyphens/>
        <w:ind w:left="1004"/>
        <w:jc w:val="center"/>
        <w:rPr>
          <w:rFonts w:eastAsia="Calibri"/>
          <w:b/>
          <w:sz w:val="24"/>
          <w:szCs w:val="22"/>
        </w:rPr>
      </w:pPr>
    </w:p>
    <w:p w:rsidR="008669E9" w:rsidRDefault="008669E9" w:rsidP="008669E9">
      <w:pPr>
        <w:ind w:firstLine="340"/>
        <w:jc w:val="center"/>
        <w:outlineLvl w:val="0"/>
        <w:rPr>
          <w:b/>
          <w:sz w:val="28"/>
          <w:lang w:eastAsia="ru-RU"/>
        </w:rPr>
      </w:pPr>
      <w:r w:rsidRPr="008669E9">
        <w:rPr>
          <w:b/>
          <w:sz w:val="28"/>
          <w:lang w:eastAsia="ru-RU"/>
        </w:rPr>
        <w:br w:type="page"/>
      </w:r>
      <w:r w:rsidRPr="008669E9">
        <w:rPr>
          <w:b/>
          <w:sz w:val="28"/>
          <w:lang w:eastAsia="ru-RU"/>
        </w:rPr>
        <w:lastRenderedPageBreak/>
        <w:t>1 Методические указания по лекционным занятиям</w:t>
      </w:r>
    </w:p>
    <w:p w:rsidR="009073EE" w:rsidRPr="008669E9" w:rsidRDefault="009073EE" w:rsidP="008669E9">
      <w:pPr>
        <w:ind w:firstLine="340"/>
        <w:jc w:val="center"/>
        <w:outlineLvl w:val="0"/>
        <w:rPr>
          <w:b/>
          <w:noProof/>
          <w:sz w:val="24"/>
          <w:szCs w:val="24"/>
          <w:lang w:eastAsia="ru-RU"/>
        </w:rPr>
      </w:pP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На лекции излагается теоретический и практический материал, относящийся к основному курсу. Лекции занимают почти половину времени,  отведенного на занятия по расписанию, которым принадлежит главная и ведущая роль в учебном процессе.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9073EE" w:rsidRPr="009073EE" w:rsidRDefault="009073EE" w:rsidP="009073EE">
      <w:pPr>
        <w:ind w:firstLine="426"/>
        <w:jc w:val="both"/>
        <w:rPr>
          <w:noProof/>
          <w:sz w:val="24"/>
          <w:szCs w:val="24"/>
          <w:lang w:eastAsia="ru-RU"/>
        </w:rPr>
      </w:pPr>
      <w:r w:rsidRPr="009073EE">
        <w:rPr>
          <w:noProof/>
          <w:sz w:val="24"/>
          <w:szCs w:val="24"/>
          <w:lang w:eastAsia="ru-RU"/>
        </w:rPr>
        <w:t>Список литературы по изучаемой дисциплине преподаватель сообщает на первом лекционном занятии. Поинтересуйтесь, какое их предложеных учебников и пособий вам больше подходит и есть ли в библиотеке необходимая книга в бумажном или электронном варианте.</w:t>
      </w:r>
    </w:p>
    <w:p w:rsidR="009073EE" w:rsidRPr="009073EE" w:rsidRDefault="009073EE" w:rsidP="009073EE">
      <w:pPr>
        <w:ind w:firstLine="426"/>
        <w:jc w:val="both"/>
        <w:rPr>
          <w:noProof/>
          <w:sz w:val="24"/>
          <w:szCs w:val="24"/>
          <w:lang w:eastAsia="ru-RU"/>
        </w:rPr>
      </w:pPr>
      <w:r w:rsidRPr="009073EE">
        <w:rPr>
          <w:noProof/>
          <w:sz w:val="24"/>
          <w:szCs w:val="24"/>
          <w:lang w:eastAsia="ru-RU"/>
        </w:rPr>
        <w:t>К лекции следует готовиться и студенту: присутствовать на предыдущих лекциях и усвоить их содержание, восстановить по конспекту однокурсника, по учебнику пропущенную по уважительной причине лекцию. Перед следующей лекцией повторять материал, просмотрев свой конспект и соответствующий раздел учебника.</w:t>
      </w:r>
    </w:p>
    <w:p w:rsidR="009073EE" w:rsidRPr="009073EE" w:rsidRDefault="009073EE" w:rsidP="009073EE">
      <w:pPr>
        <w:ind w:firstLine="426"/>
        <w:jc w:val="both"/>
        <w:rPr>
          <w:noProof/>
          <w:sz w:val="24"/>
          <w:szCs w:val="24"/>
          <w:lang w:eastAsia="ru-RU"/>
        </w:rPr>
      </w:pPr>
      <w:r w:rsidRPr="009073EE">
        <w:rPr>
          <w:noProof/>
          <w:sz w:val="24"/>
          <w:szCs w:val="24"/>
          <w:lang w:eastAsia="ru-RU"/>
        </w:rPr>
        <w:t>Основная задача лекции – учить мыслить. Интонацией голоса и манерой изложения лектор подчеркивает самое существенное, расстанавливает по местам главное и второстепенное.</w:t>
      </w:r>
      <w:r w:rsidR="00607F16">
        <w:rPr>
          <w:noProof/>
          <w:sz w:val="24"/>
          <w:szCs w:val="24"/>
          <w:lang w:eastAsia="ru-RU"/>
        </w:rPr>
        <w:t xml:space="preserve"> </w:t>
      </w:r>
      <w:r w:rsidRPr="009073EE">
        <w:rPr>
          <w:noProof/>
          <w:sz w:val="24"/>
          <w:szCs w:val="24"/>
          <w:lang w:eastAsia="ru-RU"/>
        </w:rPr>
        <w:t xml:space="preserve">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Лекции по </w:t>
      </w:r>
      <w:r w:rsidR="00E14476">
        <w:rPr>
          <w:noProof/>
          <w:sz w:val="24"/>
          <w:szCs w:val="24"/>
          <w:lang w:eastAsia="ru-RU"/>
        </w:rPr>
        <w:t>математическим дисциплинам</w:t>
      </w:r>
      <w:r w:rsidRPr="009073EE">
        <w:rPr>
          <w:noProof/>
          <w:sz w:val="24"/>
          <w:szCs w:val="24"/>
          <w:lang w:eastAsia="ru-RU"/>
        </w:rPr>
        <w:t xml:space="preserve">, как правило, записываются дословно. Поэтому внимательно следите за тем, что говорит лектор, и что он записывает на доске. Часто бывает, что лектор пишет на доске формулу или какое-то математическое выражение и попутно комментирует его. Не надо паниковать. Преподаватель обязательно еще раз даст все пояснения и подождет, пока вы все запишите в своей тетради. </w:t>
      </w:r>
    </w:p>
    <w:p w:rsidR="009073EE" w:rsidRPr="009073EE" w:rsidRDefault="009073EE" w:rsidP="009073EE">
      <w:pPr>
        <w:ind w:firstLine="426"/>
        <w:jc w:val="both"/>
        <w:rPr>
          <w:noProof/>
          <w:sz w:val="24"/>
          <w:szCs w:val="24"/>
          <w:lang w:eastAsia="ru-RU"/>
        </w:rPr>
      </w:pPr>
      <w:r w:rsidRPr="009073EE">
        <w:rPr>
          <w:noProof/>
          <w:sz w:val="24"/>
          <w:szCs w:val="24"/>
          <w:lang w:eastAsia="ru-RU"/>
        </w:rPr>
        <w:t>Для ле</w:t>
      </w:r>
      <w:r w:rsidR="00551C23">
        <w:rPr>
          <w:noProof/>
          <w:sz w:val="24"/>
          <w:szCs w:val="24"/>
          <w:lang w:eastAsia="ru-RU"/>
        </w:rPr>
        <w:t>к</w:t>
      </w:r>
      <w:r w:rsidRPr="009073EE">
        <w:rPr>
          <w:noProof/>
          <w:sz w:val="24"/>
          <w:szCs w:val="24"/>
          <w:lang w:eastAsia="ru-RU"/>
        </w:rPr>
        <w:t>ций необходимо завести специальную тетрадь. На обложке обязательно запишите свои данные, название предмета – «</w:t>
      </w:r>
      <w:r w:rsidR="00E14476">
        <w:rPr>
          <w:noProof/>
          <w:sz w:val="24"/>
          <w:szCs w:val="24"/>
          <w:lang w:eastAsia="ru-RU"/>
        </w:rPr>
        <w:t>А</w:t>
      </w:r>
      <w:r w:rsidR="006A0F47">
        <w:rPr>
          <w:noProof/>
          <w:sz w:val="24"/>
          <w:szCs w:val="24"/>
          <w:lang w:eastAsia="ru-RU"/>
        </w:rPr>
        <w:t xml:space="preserve">лгебра, </w:t>
      </w:r>
      <w:r w:rsidR="00E14476">
        <w:rPr>
          <w:noProof/>
          <w:sz w:val="24"/>
          <w:szCs w:val="24"/>
          <w:lang w:eastAsia="ru-RU"/>
        </w:rPr>
        <w:t>г</w:t>
      </w:r>
      <w:r w:rsidRPr="009073EE">
        <w:rPr>
          <w:noProof/>
          <w:sz w:val="24"/>
          <w:szCs w:val="24"/>
          <w:lang w:eastAsia="ru-RU"/>
        </w:rPr>
        <w:t>еометрия</w:t>
      </w:r>
      <w:r w:rsidR="00E14476">
        <w:rPr>
          <w:noProof/>
          <w:sz w:val="24"/>
          <w:szCs w:val="24"/>
          <w:lang w:eastAsia="ru-RU"/>
        </w:rPr>
        <w:t xml:space="preserve"> и </w:t>
      </w:r>
      <w:r w:rsidR="006A0F47">
        <w:rPr>
          <w:noProof/>
          <w:sz w:val="24"/>
          <w:szCs w:val="24"/>
          <w:lang w:eastAsia="ru-RU"/>
        </w:rPr>
        <w:t>векторный анализ</w:t>
      </w:r>
      <w:r w:rsidRPr="009073EE">
        <w:rPr>
          <w:noProof/>
          <w:sz w:val="24"/>
          <w:szCs w:val="24"/>
          <w:lang w:eastAsia="ru-RU"/>
        </w:rPr>
        <w:t>», Фамилию, Имя и Отчество преподавателя; время и аудиторию, в которой его можно найти в случае возникновения вопросов. На первой странице запишите все символы и значки, сокращения, которые вы будете использовать при конспектировании лекций. Обязательно оставляйте поля, на которых можно делать заметки или записывать вопросы. Выделяйте абзацем, цветом, подчеркиванием особо важные утверждения (определения, теоремы и т.п.).</w:t>
      </w:r>
    </w:p>
    <w:p w:rsidR="009073EE" w:rsidRDefault="009073EE" w:rsidP="009073EE">
      <w:pPr>
        <w:ind w:firstLine="426"/>
        <w:jc w:val="both"/>
        <w:rPr>
          <w:noProof/>
          <w:sz w:val="24"/>
          <w:szCs w:val="24"/>
          <w:lang w:eastAsia="ru-RU"/>
        </w:rPr>
      </w:pPr>
      <w:r w:rsidRPr="009073EE">
        <w:rPr>
          <w:noProof/>
          <w:sz w:val="24"/>
          <w:szCs w:val="24"/>
          <w:lang w:eastAsia="ru-RU"/>
        </w:rP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w:t>
      </w:r>
    </w:p>
    <w:p w:rsidR="00551C23" w:rsidRDefault="00551C23" w:rsidP="009073EE">
      <w:pPr>
        <w:ind w:firstLine="426"/>
        <w:jc w:val="both"/>
        <w:rPr>
          <w:noProof/>
          <w:sz w:val="24"/>
          <w:szCs w:val="24"/>
          <w:lang w:eastAsia="ru-RU"/>
        </w:rPr>
      </w:pPr>
      <w:r>
        <w:rPr>
          <w:noProof/>
          <w:sz w:val="24"/>
          <w:szCs w:val="24"/>
          <w:lang w:eastAsia="ru-RU"/>
        </w:rPr>
        <w:t>Теоретический материал возможно изучать, пользуясь следующими источниками:</w:t>
      </w:r>
    </w:p>
    <w:p w:rsidR="00662567" w:rsidRPr="00235256" w:rsidRDefault="00662567" w:rsidP="00662567">
      <w:pPr>
        <w:numPr>
          <w:ilvl w:val="0"/>
          <w:numId w:val="36"/>
        </w:numPr>
        <w:tabs>
          <w:tab w:val="left" w:pos="1134"/>
        </w:tabs>
        <w:jc w:val="both"/>
        <w:rPr>
          <w:ins w:id="16" w:author="GKN" w:date="2023-04-14T09:59:00Z"/>
          <w:sz w:val="24"/>
          <w:szCs w:val="24"/>
        </w:rPr>
      </w:pPr>
      <w:ins w:id="17" w:author="GKN" w:date="2023-04-14T09:59:00Z">
        <w:r w:rsidRPr="00235256">
          <w:rPr>
            <w:sz w:val="24"/>
            <w:szCs w:val="24"/>
          </w:rPr>
          <w:t>Ильин, В. А. Аналитическая геометрия [Текст] : учебник / В. А. Ильин, Э. Г. Позняк .- 7-е изд., стер. - М. : Физматлит, 2007. - 224 с. - (Классический университетский учебник / ред. В. А. Садовничий).-(Курс высшей математики и математической физики / под ред. А. Н. Тихонова, В. А. Ильина, А. Г. Свешникова ; Вып. 3) - ISBN 978-5-9221-0511-8.</w:t>
        </w:r>
      </w:ins>
    </w:p>
    <w:p w:rsidR="00662567" w:rsidRPr="00662567" w:rsidRDefault="00662567" w:rsidP="00662567">
      <w:pPr>
        <w:numPr>
          <w:ilvl w:val="0"/>
          <w:numId w:val="36"/>
        </w:numPr>
        <w:tabs>
          <w:tab w:val="left" w:pos="1134"/>
        </w:tabs>
        <w:jc w:val="both"/>
        <w:rPr>
          <w:ins w:id="18" w:author="GKN" w:date="2023-04-14T09:59:00Z"/>
          <w:sz w:val="24"/>
          <w:szCs w:val="24"/>
          <w:lang w:val="en-US"/>
          <w:rPrChange w:id="19" w:author="GKN" w:date="2023-04-14T09:59:00Z">
            <w:rPr>
              <w:ins w:id="20" w:author="GKN" w:date="2023-04-14T09:59:00Z"/>
              <w:sz w:val="24"/>
              <w:szCs w:val="24"/>
            </w:rPr>
          </w:rPrChange>
        </w:rPr>
      </w:pPr>
      <w:ins w:id="21" w:author="GKN" w:date="2023-04-14T09:59:00Z">
        <w:r w:rsidRPr="00235256">
          <w:rPr>
            <w:sz w:val="24"/>
            <w:szCs w:val="24"/>
          </w:rPr>
          <w:t>Ильин, В. А. Линейная алгебра [Текст] : учеб. для вузов / В. А. Ильин, Э. Г. Позняк.- 5-е изд., стер. - М. : Физматлит, 2002. - 320 с. - (Курс высшей математики и математической физики / под ред. А. Н. Тихонова [и др.] ; Вып. 4) - ISBN 5-9221-0134-Х.</w:t>
        </w:r>
      </w:ins>
    </w:p>
    <w:p w:rsidR="00662567" w:rsidRPr="00862C50" w:rsidRDefault="00662567" w:rsidP="00662567">
      <w:pPr>
        <w:numPr>
          <w:ilvl w:val="0"/>
          <w:numId w:val="36"/>
        </w:numPr>
        <w:tabs>
          <w:tab w:val="left" w:pos="1134"/>
        </w:tabs>
        <w:jc w:val="both"/>
        <w:rPr>
          <w:ins w:id="22" w:author="GKN" w:date="2023-04-14T09:59:00Z"/>
          <w:sz w:val="24"/>
          <w:szCs w:val="24"/>
        </w:rPr>
      </w:pPr>
      <w:ins w:id="23" w:author="GKN" w:date="2023-04-14T09:59:00Z">
        <w:r w:rsidRPr="00862C50">
          <w:rPr>
            <w:sz w:val="24"/>
            <w:szCs w:val="24"/>
          </w:rPr>
          <w:t xml:space="preserve">Пихтилькова, О. А. Линейная алгебра и аналитическая геометрия [Электронный ресурс] : курс лекций: учебное пособие для студентов, обучающихся по программам высшего образования по направлениям подготовки 01.03.01 Математика, 02.03.01 Математика и компьютерные науки, 02.03.02 Фундаментальная информатика и информационные технологии, 01.03.02 Прикладная математика и информатика, 02.03.03 Математическое обеспечение и администрирование информационных систем, 11.03.04 Электроника и наноэлектроника, 13.03.01 Теплоэнергетика и теплотехника, 13.03.02 Электроэнергетика и электротехника, 03.03.02 Физика, 03.03.03 Радиофизика, 06.03.01 Биология, 12.03.04 Биотехнические системы и технологии, 11.03.03 Конструирование и технология электронных средств / О. А. Пихтилькова, С. А. Пихтильков, А. Н. Павленко ; М-во образования и науки Рос. Федерации, Федер. гос. бюджет. образоват. учреждение высш. проф. образования "Оренбург. гос. ун-т". - Электрон. текстовые дан. (1 файл: 4.24 Мб). - Оренбург : ОГУ, 2015. - 280 с. - Загл. с тит. </w:t>
        </w:r>
        <w:r w:rsidRPr="00862C50">
          <w:rPr>
            <w:sz w:val="24"/>
            <w:szCs w:val="24"/>
          </w:rPr>
          <w:lastRenderedPageBreak/>
          <w:t>экрана. - Adobe Acrobat Reader 6.0 - ISBN 978-5-7410-1324-3.. Режим доступа: https://lib.osu.ru/search/elres/download/aHR0cDovL2FydGxpYi5vc3UucnUvd2ViL2Jvb2tzL21ldG9kX2FsbC83ODM0XzIwMTUwNDE2LnBkZg%3D%3D</w:t>
        </w:r>
      </w:ins>
    </w:p>
    <w:p w:rsidR="00662567" w:rsidRPr="00235256" w:rsidRDefault="00662567" w:rsidP="00662567">
      <w:pPr>
        <w:numPr>
          <w:ilvl w:val="0"/>
          <w:numId w:val="36"/>
        </w:numPr>
        <w:tabs>
          <w:tab w:val="left" w:pos="1134"/>
        </w:tabs>
        <w:jc w:val="both"/>
        <w:rPr>
          <w:ins w:id="24" w:author="GKN" w:date="2023-04-14T09:59:00Z"/>
          <w:sz w:val="24"/>
          <w:szCs w:val="24"/>
        </w:rPr>
      </w:pPr>
      <w:ins w:id="25" w:author="GKN" w:date="2023-04-14T09:59:00Z">
        <w:r w:rsidRPr="00235256">
          <w:rPr>
            <w:sz w:val="24"/>
            <w:szCs w:val="24"/>
          </w:rPr>
          <w:t>Беклемишев, Д. В. Курс аналитической геометрии и линейной алгебры [Текст] : учеб. для вузов / Д. В. Беклемишев.- 12-е изд., испр. - М. : Физматлит, 2008. - 312 с. - Предм. указ.: с. 302-305. - Библиогр.: с. 306-307. - ISBN 978-5-9221-0979-6.</w:t>
        </w:r>
      </w:ins>
    </w:p>
    <w:p w:rsidR="00662567" w:rsidRPr="003A2B70" w:rsidRDefault="00662567" w:rsidP="00662567">
      <w:pPr>
        <w:numPr>
          <w:ilvl w:val="0"/>
          <w:numId w:val="36"/>
        </w:numPr>
        <w:tabs>
          <w:tab w:val="left" w:pos="993"/>
        </w:tabs>
        <w:jc w:val="both"/>
        <w:rPr>
          <w:ins w:id="26" w:author="GKN" w:date="2023-04-14T10:00:00Z"/>
          <w:sz w:val="24"/>
          <w:szCs w:val="24"/>
          <w:lang w:eastAsia="ru-RU"/>
        </w:rPr>
      </w:pPr>
      <w:ins w:id="27" w:author="GKN" w:date="2023-04-14T10:00:00Z">
        <w:r w:rsidRPr="00862C50">
          <w:rPr>
            <w:bCs/>
            <w:sz w:val="24"/>
            <w:szCs w:val="24"/>
            <w:lang w:eastAsia="ru-RU"/>
          </w:rPr>
          <w:t>Аналитическая геометрия. Векторная алгебра [Электронный ресурс] : учебное пособие для студентов, обучающихся по программам высшего образования понаправлению подготовки 01.03.01 Математика / Н. Н. Щипкова [и др.]; М-во образования и науки Рос. Федерации, Федер. гос. бюджет. образоват. учреждение высш. проф. образования "Оренбург. гос. ун-т". - Электрон. текстовые дан. (1 файл: 3.65 Мб). - Оренбург : ОГУ, 2015. - 152 с. - Загл. с тит. экрана. - Adobe Acrobat Reader 5.0 - ISBN 978-5-7410-1433-2.. - ■ гос. регистрации 0321702212.</w:t>
        </w:r>
        <w:r>
          <w:rPr>
            <w:sz w:val="24"/>
            <w:szCs w:val="24"/>
            <w:lang w:eastAsia="ru-RU"/>
          </w:rPr>
          <w:t xml:space="preserve">. </w:t>
        </w:r>
        <w:r>
          <w:rPr>
            <w:sz w:val="24"/>
            <w:szCs w:val="24"/>
          </w:rPr>
          <w:t xml:space="preserve">Режим доступа: </w:t>
        </w:r>
        <w:r w:rsidRPr="005367FE">
          <w:rPr>
            <w:sz w:val="24"/>
            <w:szCs w:val="24"/>
          </w:rPr>
          <w:t>https://lib.osu.ru/search/elres/download/aHR0cDovL2FydGxpYi5vc3UucnUvd2ViL2Jvb2tzL21ldG9kX2FsbC85MDc2XzIwMTUxMDA4LnBkZg%3D%3D</w:t>
        </w:r>
        <w:r>
          <w:rPr>
            <w:sz w:val="24"/>
            <w:szCs w:val="24"/>
            <w:lang w:eastAsia="ru-RU"/>
          </w:rPr>
          <w:t xml:space="preserve"> </w:t>
        </w:r>
      </w:ins>
    </w:p>
    <w:p w:rsidR="00662567" w:rsidRPr="00235256" w:rsidRDefault="00662567" w:rsidP="00662567">
      <w:pPr>
        <w:numPr>
          <w:ilvl w:val="0"/>
          <w:numId w:val="36"/>
        </w:numPr>
        <w:tabs>
          <w:tab w:val="left" w:pos="993"/>
        </w:tabs>
        <w:jc w:val="both"/>
        <w:rPr>
          <w:ins w:id="28" w:author="GKN" w:date="2023-04-14T10:00:00Z"/>
          <w:sz w:val="24"/>
          <w:szCs w:val="24"/>
          <w:lang w:eastAsia="ru-RU"/>
        </w:rPr>
      </w:pPr>
      <w:ins w:id="29" w:author="GKN" w:date="2023-04-14T10:00:00Z">
        <w:r w:rsidRPr="00235256">
          <w:rPr>
            <w:sz w:val="24"/>
            <w:szCs w:val="24"/>
            <w:lang w:eastAsia="ru-RU"/>
          </w:rPr>
          <w:t>Канатников, А. Н. Аналитическая геометрия [Текст] : учеб. для вузов / А. Н. Канатников, А. П. Крищенко.- 3-е изд. - М. : МГТУ им. Н.Э. Баумана, 2002. - 388 с. - (Математика в техническом университете ; вып. 3). - Библиогр.: с. 375-383. - ISBN 5-7038-1671-8.</w:t>
        </w:r>
      </w:ins>
    </w:p>
    <w:p w:rsidR="00662567" w:rsidRPr="00862C50" w:rsidRDefault="00662567" w:rsidP="00662567">
      <w:pPr>
        <w:numPr>
          <w:ilvl w:val="0"/>
          <w:numId w:val="36"/>
        </w:numPr>
        <w:tabs>
          <w:tab w:val="left" w:pos="993"/>
        </w:tabs>
        <w:jc w:val="both"/>
        <w:rPr>
          <w:ins w:id="30" w:author="GKN" w:date="2023-04-14T10:00:00Z"/>
          <w:sz w:val="24"/>
          <w:szCs w:val="24"/>
          <w:lang w:eastAsia="ru-RU"/>
        </w:rPr>
      </w:pPr>
      <w:ins w:id="31" w:author="GKN" w:date="2023-04-14T10:00:00Z">
        <w:r w:rsidRPr="00862C50">
          <w:rPr>
            <w:bCs/>
            <w:sz w:val="24"/>
            <w:szCs w:val="24"/>
            <w:lang w:eastAsia="ru-RU"/>
          </w:rPr>
          <w:t>Щипкова, Н. Н. Аналитическая геометрия. Линии второго порядка [Электронный ресурс] : учебное пособие для студентов, обучающихся по программам высшего профессионального образования по направлению подготовки 010100.62 Математика / Н. Н. Щипкова, С. В. Харитонова; М-во образования и науки Рос. Федерации, Федер. гос. бюджет. образоват. учреждение высш. проф. образования "Оренбург. гос. ун-т". - Электрон. текстовые дан. (1 файл: 1.06 Мб). - Оренбург : ОГУ, 2011. - 171 с. - Загл. с тит. экрана. - Adobe Acrobat Reader 5.0. - ■ гос. регистрации 0321202308</w:t>
        </w:r>
        <w:r w:rsidRPr="00862C50">
          <w:rPr>
            <w:sz w:val="24"/>
            <w:szCs w:val="24"/>
            <w:lang w:eastAsia="ru-RU"/>
          </w:rPr>
          <w:t>.</w:t>
        </w:r>
      </w:ins>
    </w:p>
    <w:p w:rsidR="00662567" w:rsidRPr="00235256" w:rsidRDefault="00662567" w:rsidP="00662567">
      <w:pPr>
        <w:pStyle w:val="ReportMain"/>
        <w:numPr>
          <w:ilvl w:val="0"/>
          <w:numId w:val="36"/>
        </w:numPr>
        <w:tabs>
          <w:tab w:val="left" w:pos="993"/>
        </w:tabs>
        <w:suppressAutoHyphens/>
        <w:jc w:val="both"/>
        <w:rPr>
          <w:ins w:id="32" w:author="GKN" w:date="2023-04-14T10:00:00Z"/>
        </w:rPr>
      </w:pPr>
      <w:ins w:id="33" w:author="GKN" w:date="2023-04-14T10:00:00Z">
        <w:r w:rsidRPr="00235256">
          <w:rPr>
            <w:bCs/>
          </w:rPr>
          <w:t>Щипкова, Н. Н. Аналитическая геометрия. Поверхности второго порядка [Текст] : учебное пособие для студентов, обучающихся по программам высшего профессионального образования по направлению подготовки 010100.62 Математика / Н. Н. Щипкова, А. Р. Рустанов, С. В. Харитонова; М-во образования и науки Рос. Федерации, Федер. гос. бюджет. образоват. учреждение высш. проф. образования "Оренбург. гос. ун-т". - Оренбург : Университет, 2013. - 134 с. : ил. - Библиогр.: с. 134. - ISBN 978-5-4417-0276-8.</w:t>
        </w:r>
      </w:ins>
    </w:p>
    <w:p w:rsidR="00662567" w:rsidRDefault="00662567" w:rsidP="00662567">
      <w:pPr>
        <w:pStyle w:val="ReportMain"/>
        <w:numPr>
          <w:ilvl w:val="0"/>
          <w:numId w:val="36"/>
        </w:numPr>
        <w:tabs>
          <w:tab w:val="left" w:pos="993"/>
        </w:tabs>
        <w:suppressAutoHyphens/>
        <w:jc w:val="both"/>
        <w:rPr>
          <w:ins w:id="34" w:author="GKN" w:date="2023-04-14T10:00:00Z"/>
        </w:rPr>
      </w:pPr>
      <w:ins w:id="35" w:author="GKN" w:date="2023-04-14T10:00:00Z">
        <w:r>
          <w:t xml:space="preserve">Краснов, М. Л. Векторный анализ [Текст] : задачи и примеры с подробными решениями: учеб. пособие / М. Л. Краснов, А. И. Киселев, Г. И. Макаренко.- 2-е изд., испр. - М. : Едиториал УРСС, 2002. - 144 с. - (Вся высшая математика в задачах) - ISBN 5-354-00014-9 </w:t>
        </w:r>
      </w:ins>
    </w:p>
    <w:p w:rsidR="00662567" w:rsidRDefault="00662567" w:rsidP="00662567">
      <w:pPr>
        <w:pStyle w:val="ReportMain"/>
        <w:numPr>
          <w:ilvl w:val="0"/>
          <w:numId w:val="36"/>
        </w:numPr>
        <w:tabs>
          <w:tab w:val="left" w:pos="993"/>
        </w:tabs>
        <w:suppressAutoHyphens/>
        <w:jc w:val="both"/>
        <w:rPr>
          <w:ins w:id="36" w:author="GKN" w:date="2023-04-14T10:00:00Z"/>
        </w:rPr>
      </w:pPr>
      <w:ins w:id="37" w:author="GKN" w:date="2023-04-14T10:00:00Z">
        <w:r>
          <w:t xml:space="preserve">Курош, А. Г. Курс высшей алгебры [Текст] : учеб. для вузов / А. Г. Курош.- 17-е изд., стер. - CПб. : Лань, 2008. - 432 с. : ил. - (Лучшие классические учебники).-(Классическая учебная литература по математике). - Указ. лит.: с. 425-426. - Предм. указ.: с. 427-431. - ISBN 978-5-8114-0521-3. </w:t>
        </w:r>
      </w:ins>
    </w:p>
    <w:p w:rsidR="00662567" w:rsidRDefault="00662567" w:rsidP="00662567">
      <w:pPr>
        <w:pStyle w:val="ReportMain"/>
        <w:numPr>
          <w:ilvl w:val="0"/>
          <w:numId w:val="36"/>
        </w:numPr>
        <w:tabs>
          <w:tab w:val="left" w:pos="993"/>
        </w:tabs>
        <w:suppressAutoHyphens/>
        <w:jc w:val="both"/>
        <w:rPr>
          <w:ins w:id="38" w:author="GKN" w:date="2023-04-14T10:00:00Z"/>
        </w:rPr>
      </w:pPr>
      <w:ins w:id="39" w:author="GKN" w:date="2023-04-14T10:00:00Z">
        <w:r>
          <w:t xml:space="preserve">Мышкис, А. Д. Лекции по высшей математике [Текст] : учеб. пособие для вузов / А. Д. Мышкис. - М. : Наука, 1973. - 640 с. </w:t>
        </w:r>
      </w:ins>
    </w:p>
    <w:p w:rsidR="00662567" w:rsidRPr="00662567" w:rsidRDefault="00662567">
      <w:pPr>
        <w:pStyle w:val="ReportMain"/>
        <w:numPr>
          <w:ilvl w:val="0"/>
          <w:numId w:val="36"/>
        </w:numPr>
        <w:tabs>
          <w:tab w:val="left" w:pos="993"/>
        </w:tabs>
        <w:suppressAutoHyphens/>
        <w:jc w:val="both"/>
        <w:rPr>
          <w:ins w:id="40" w:author="GKN" w:date="2023-04-14T09:59:00Z"/>
          <w:i/>
          <w:rPrChange w:id="41" w:author="GKN" w:date="2023-04-14T10:00:00Z">
            <w:rPr>
              <w:ins w:id="42" w:author="GKN" w:date="2023-04-14T09:59:00Z"/>
              <w:sz w:val="24"/>
              <w:szCs w:val="24"/>
              <w:lang w:val="en-US"/>
            </w:rPr>
          </w:rPrChange>
        </w:rPr>
        <w:pPrChange w:id="43" w:author="GKN" w:date="2023-04-14T10:00:00Z">
          <w:pPr>
            <w:numPr>
              <w:numId w:val="36"/>
            </w:numPr>
            <w:tabs>
              <w:tab w:val="num" w:pos="720"/>
              <w:tab w:val="left" w:pos="1134"/>
            </w:tabs>
            <w:ind w:left="720" w:hanging="360"/>
            <w:jc w:val="both"/>
          </w:pPr>
        </w:pPrChange>
      </w:pPr>
      <w:ins w:id="44" w:author="GKN" w:date="2023-04-14T10:00:00Z">
        <w:r>
          <w:t xml:space="preserve">Павленко, А. Н. Элементы тензорного анализа [Электронный ресурс] : методические указания / А. Н. Павленко; М-во образования и науки Рос. Федерации, Федер. агентство по образованию, Гос. образоват. учреждение высш. проф. образования "Оренбург. гос. ун-т", Каф. мат. анализа. - Электрон. текстовые дан. (1 файл: 0.35 Мб). - Оренбург : ГОУ ОГУ, 2007. - 46 с. - Загл. с тит. экрана. - Adobe Acrobat Reader 6.0. Режим доступа: </w:t>
        </w:r>
        <w:r w:rsidRPr="00235256">
          <w:t>https://lib.osu.ru/search/elres/download/aHR0cDovL2FydGxpYi5vc3UucnUvd2ViL2Jvb2tzL21ldG9kX2FsbC8xMzYwXzIwMTEwODExLnBkZg%3D%3D</w:t>
        </w:r>
      </w:ins>
    </w:p>
    <w:p w:rsidR="00267134" w:rsidRPr="00736AF7" w:rsidDel="00662567" w:rsidRDefault="00267134" w:rsidP="00267134">
      <w:pPr>
        <w:numPr>
          <w:ilvl w:val="0"/>
          <w:numId w:val="36"/>
        </w:numPr>
        <w:tabs>
          <w:tab w:val="clear" w:pos="720"/>
          <w:tab w:val="num" w:pos="142"/>
          <w:tab w:val="left" w:pos="993"/>
        </w:tabs>
        <w:ind w:left="0" w:firstLine="709"/>
        <w:jc w:val="both"/>
        <w:rPr>
          <w:del w:id="45" w:author="GKN" w:date="2023-04-14T09:59:00Z"/>
          <w:sz w:val="24"/>
          <w:szCs w:val="24"/>
        </w:rPr>
      </w:pPr>
      <w:del w:id="46" w:author="GKN" w:date="2023-04-14T09:59:00Z">
        <w:r w:rsidRPr="00736AF7" w:rsidDel="00662567">
          <w:rPr>
            <w:sz w:val="24"/>
            <w:szCs w:val="24"/>
          </w:rPr>
          <w:delText>Ильин, В. А. Аналитическая геометрия [Текст] : учеб. для ун-тов / В. А. Ильин, Э. Г. Позняк.- 4-е изд., доп. - М. : Наука, 1988. - 223 с. - (Курс высшей математики и математической физики ; вып. 5) - ISBN 5-02-013762-6.</w:delText>
        </w:r>
      </w:del>
    </w:p>
    <w:p w:rsidR="00267134" w:rsidRPr="00662567" w:rsidDel="00662567" w:rsidRDefault="00267134" w:rsidP="00267134">
      <w:pPr>
        <w:numPr>
          <w:ilvl w:val="0"/>
          <w:numId w:val="36"/>
        </w:numPr>
        <w:tabs>
          <w:tab w:val="clear" w:pos="720"/>
          <w:tab w:val="num" w:pos="142"/>
          <w:tab w:val="left" w:pos="993"/>
        </w:tabs>
        <w:ind w:left="0" w:firstLine="709"/>
        <w:jc w:val="both"/>
        <w:rPr>
          <w:del w:id="47" w:author="GKN" w:date="2023-04-14T09:59:00Z"/>
          <w:sz w:val="24"/>
          <w:szCs w:val="24"/>
          <w:rPrChange w:id="48" w:author="GKN" w:date="2023-04-14T10:00:00Z">
            <w:rPr>
              <w:del w:id="49" w:author="GKN" w:date="2023-04-14T09:59:00Z"/>
              <w:sz w:val="24"/>
              <w:szCs w:val="24"/>
              <w:lang w:val="en-US"/>
            </w:rPr>
          </w:rPrChange>
        </w:rPr>
      </w:pPr>
      <w:del w:id="50" w:author="GKN" w:date="2023-04-14T09:59:00Z">
        <w:r w:rsidRPr="00736AF7" w:rsidDel="00662567">
          <w:rPr>
            <w:sz w:val="24"/>
            <w:szCs w:val="24"/>
          </w:rPr>
          <w:delText>Ильин, В. А. Линейная алгебра [Текст] : учеб. для вузов / В. А. Ильин, Э. Г. Позняк.- 5-е изд., стер. - М. : Физматлит, 2002. - 320 с. - (Курс высшей математики и математической физики / под ред. А. Н. Тихонова [и др.] ; Вып. 4) - ISBN 5-9221-0134-Х.</w:delText>
        </w:r>
      </w:del>
    </w:p>
    <w:p w:rsidR="00551C23" w:rsidDel="00662567" w:rsidRDefault="00551C23" w:rsidP="00267134">
      <w:pPr>
        <w:numPr>
          <w:ilvl w:val="0"/>
          <w:numId w:val="36"/>
        </w:numPr>
        <w:tabs>
          <w:tab w:val="clear" w:pos="720"/>
          <w:tab w:val="num" w:pos="142"/>
          <w:tab w:val="left" w:pos="993"/>
        </w:tabs>
        <w:ind w:left="0" w:firstLine="709"/>
        <w:jc w:val="both"/>
        <w:rPr>
          <w:del w:id="51" w:author="GKN" w:date="2023-04-14T10:00:00Z"/>
          <w:sz w:val="24"/>
          <w:szCs w:val="24"/>
        </w:rPr>
      </w:pPr>
      <w:del w:id="52" w:author="GKN" w:date="2023-04-14T10:00:00Z">
        <w:r w:rsidRPr="005A1427" w:rsidDel="00662567">
          <w:rPr>
            <w:bCs/>
            <w:sz w:val="24"/>
            <w:szCs w:val="24"/>
          </w:rPr>
          <w:delText>Пихтилькова, О. А.</w:delText>
        </w:r>
        <w:r w:rsidRPr="005A1427" w:rsidDel="00662567">
          <w:rPr>
            <w:sz w:val="24"/>
            <w:szCs w:val="24"/>
          </w:rPr>
          <w:delText xml:space="preserve"> </w:delText>
        </w:r>
        <w:r w:rsidRPr="005A1427" w:rsidDel="00662567">
          <w:rPr>
            <w:bCs/>
            <w:sz w:val="24"/>
            <w:szCs w:val="24"/>
          </w:rPr>
          <w:delText>Линейная алгебра и аналитическая геометрия</w:delText>
        </w:r>
        <w:r w:rsidRPr="005A1427" w:rsidDel="00662567">
          <w:rPr>
            <w:sz w:val="24"/>
            <w:szCs w:val="24"/>
          </w:rPr>
          <w:delText xml:space="preserve"> [Электронный ресурс] : курс лекций: учебное пособие / О. А. Пихтилькова, С. А. Пихтильков, А. Н. Павленко ; М-во образования и науки Рос. Федерации, Федер. гос. бюджет. образоват. учреждение высш. проф. образования "Оренбург. гос. ун-т". - Электрон. текстовые дан. (1 файл: Kb). - Оренбург : ОГУ, 2015. -Adobe Acrobat Reader 6.0</w:delText>
        </w:r>
      </w:del>
    </w:p>
    <w:p w:rsidR="00551C23" w:rsidRPr="006A0F47" w:rsidDel="00662567" w:rsidRDefault="006A0F47" w:rsidP="006A0F47">
      <w:pPr>
        <w:ind w:firstLine="709"/>
        <w:rPr>
          <w:del w:id="53" w:author="GKN" w:date="2023-04-14T10:00:00Z"/>
          <w:sz w:val="24"/>
          <w:szCs w:val="24"/>
        </w:rPr>
      </w:pPr>
      <w:del w:id="54" w:author="GKN" w:date="2023-04-14T10:00:00Z">
        <w:r w:rsidDel="00662567">
          <w:rPr>
            <w:sz w:val="24"/>
            <w:szCs w:val="24"/>
          </w:rPr>
          <w:delText xml:space="preserve">4. </w:delText>
        </w:r>
        <w:r w:rsidR="00551C23" w:rsidRPr="006A0F47" w:rsidDel="00662567">
          <w:rPr>
            <w:sz w:val="24"/>
            <w:szCs w:val="24"/>
          </w:rPr>
          <w:delText>Аналитическая геометрия. Векторная алгебра [Электронный ресурс] : учебное пособие для студентов, обучающихся по программам высшего образования понаправлению подготовки 01.03.01 Математика / Н. Н. Щипкова [и др.]; М-во образования и науки Рос. Федерации, Федер. гос. бюджет. образоват. учреждение высш. проф. образования "Оренбург. гос. ун-т". - Электрон. текстовые дан. - Оренбург : ОГУ, 2015. -Adobe Acrobat Reader 5.0</w:delText>
        </w:r>
      </w:del>
    </w:p>
    <w:p w:rsidR="00551C23" w:rsidRPr="006A0F47" w:rsidDel="00662567" w:rsidRDefault="006A0F47" w:rsidP="006A0F47">
      <w:pPr>
        <w:ind w:firstLine="709"/>
        <w:rPr>
          <w:del w:id="55" w:author="GKN" w:date="2023-04-14T10:00:00Z"/>
          <w:sz w:val="24"/>
          <w:szCs w:val="24"/>
        </w:rPr>
      </w:pPr>
      <w:del w:id="56" w:author="GKN" w:date="2023-04-14T10:00:00Z">
        <w:r w:rsidDel="00662567">
          <w:rPr>
            <w:sz w:val="24"/>
            <w:szCs w:val="24"/>
          </w:rPr>
          <w:delText xml:space="preserve">5. </w:delText>
        </w:r>
        <w:r w:rsidR="00551C23" w:rsidRPr="006A0F47" w:rsidDel="00662567">
          <w:rPr>
            <w:sz w:val="24"/>
            <w:szCs w:val="24"/>
          </w:rPr>
          <w:delText>Канатников, А. Н. Аналитическая геометрия [Текст] : учеб. для втузов / А. Н. Канатников, А. П. Крищенко ; ред. В. С. Зарубин, А. П. Крищенко.- 4-е изд., испр. - М. : МГТУ им. Н.Э. Баумана, 2005. - 392 с. - (Математика в техническом университете ; вып. III). - Библиогр.: с. 375-376. - Предм. указ.: с. 377-383. - ISBN 5-7038-2732-9. - ISBN 5-7038-2484-2.</w:delText>
        </w:r>
      </w:del>
    </w:p>
    <w:p w:rsidR="00551C23" w:rsidRPr="006A0F47" w:rsidDel="00662567" w:rsidRDefault="006A0F47" w:rsidP="006A0F47">
      <w:pPr>
        <w:ind w:firstLine="426"/>
        <w:jc w:val="both"/>
        <w:rPr>
          <w:del w:id="57" w:author="GKN" w:date="2023-04-14T10:00:00Z"/>
          <w:sz w:val="24"/>
          <w:szCs w:val="24"/>
        </w:rPr>
      </w:pPr>
      <w:del w:id="58" w:author="GKN" w:date="2023-04-14T10:00:00Z">
        <w:r w:rsidDel="00662567">
          <w:rPr>
            <w:sz w:val="24"/>
            <w:szCs w:val="24"/>
          </w:rPr>
          <w:delText xml:space="preserve">6. </w:delText>
        </w:r>
        <w:r w:rsidR="00551C23" w:rsidRPr="006A0F47" w:rsidDel="00662567">
          <w:rPr>
            <w:sz w:val="24"/>
            <w:szCs w:val="24"/>
          </w:rPr>
          <w:delText>Щипкова, Н. Н. Аналитическая геометрия. Линии второго порядка [Электронный ресурс] : учеб. пособие / Н. Н. Щипкова, С. В. Харитонова; М-во образования и науки Рос. Федерации, Федер. гос. бюджет. образоват. учреждение высш. проф. образования "Оренбург. гос. ун-т". - Электрон. текстовые дан. (1 файл: Kb). - Оренбург : ОГУ, 2011. -Adobe Acrobat Reader 5.0.</w:delText>
        </w:r>
      </w:del>
    </w:p>
    <w:p w:rsidR="00551C23" w:rsidDel="00662567" w:rsidRDefault="006A0F47" w:rsidP="00551C23">
      <w:pPr>
        <w:ind w:firstLine="426"/>
        <w:jc w:val="both"/>
        <w:rPr>
          <w:del w:id="59" w:author="GKN" w:date="2023-04-14T10:00:00Z"/>
          <w:sz w:val="24"/>
          <w:szCs w:val="24"/>
        </w:rPr>
      </w:pPr>
      <w:del w:id="60" w:author="GKN" w:date="2023-04-14T10:00:00Z">
        <w:r w:rsidDel="00662567">
          <w:rPr>
            <w:bCs/>
            <w:sz w:val="24"/>
            <w:szCs w:val="24"/>
          </w:rPr>
          <w:delText xml:space="preserve">7. </w:delText>
        </w:r>
        <w:r w:rsidR="00551C23" w:rsidRPr="005A1427" w:rsidDel="00662567">
          <w:rPr>
            <w:bCs/>
            <w:sz w:val="24"/>
            <w:szCs w:val="24"/>
          </w:rPr>
          <w:delText>Щипкова, Н. Н.</w:delText>
        </w:r>
        <w:r w:rsidR="00551C23" w:rsidRPr="005A1427" w:rsidDel="00662567">
          <w:rPr>
            <w:sz w:val="24"/>
            <w:szCs w:val="24"/>
          </w:rPr>
          <w:delText xml:space="preserve"> </w:delText>
        </w:r>
        <w:r w:rsidR="00551C23" w:rsidRPr="005A1427" w:rsidDel="00662567">
          <w:rPr>
            <w:bCs/>
            <w:sz w:val="24"/>
            <w:szCs w:val="24"/>
          </w:rPr>
          <w:delText>Аналитическая геометрия. Поверхности второго порядка</w:delText>
        </w:r>
        <w:r w:rsidR="00551C23" w:rsidRPr="005A1427" w:rsidDel="00662567">
          <w:rPr>
            <w:sz w:val="24"/>
            <w:szCs w:val="24"/>
          </w:rPr>
          <w:delText xml:space="preserve"> [Электронный ресурс] : учебное пособие / Н. Н. Щипкова, А. Р. Рустанов, С. В. Харитонова; М-во образования и науки Рос. Федерации, Федер. гос. бюджет. образоват. учреждение высш. проф. образования "Оренбург. гос. ун-т". - Электрон. текстовые дан. (1 файл: Kb). - Оренбург : ОГУ, 2013. -Adobe Acrobat Reader</w:delText>
        </w:r>
      </w:del>
    </w:p>
    <w:p w:rsidR="006A0F47" w:rsidDel="00662567" w:rsidRDefault="006A0F47" w:rsidP="006A0F47">
      <w:pPr>
        <w:tabs>
          <w:tab w:val="left" w:pos="1134"/>
        </w:tabs>
        <w:ind w:firstLine="709"/>
        <w:jc w:val="both"/>
        <w:rPr>
          <w:del w:id="61" w:author="GKN" w:date="2023-04-14T10:00:00Z"/>
          <w:sz w:val="24"/>
          <w:szCs w:val="24"/>
        </w:rPr>
      </w:pPr>
      <w:del w:id="62" w:author="GKN" w:date="2023-04-14T10:00:00Z">
        <w:r w:rsidDel="00662567">
          <w:rPr>
            <w:sz w:val="24"/>
            <w:szCs w:val="24"/>
          </w:rPr>
          <w:delText xml:space="preserve">8. </w:delText>
        </w:r>
        <w:r w:rsidRPr="00191304" w:rsidDel="00662567">
          <w:rPr>
            <w:sz w:val="24"/>
            <w:szCs w:val="24"/>
          </w:rPr>
          <w:delText>Практикум по линейной и тензорной алгебре [Электронный ресурс] : учебное пособие для обучающихся по образовательным программам высшего образования по направлениям подготовки 03.03.02 Физика, 03.03.03 Радиофизика / [О. Н. Казакова и др.]; М-во образования и науки Рос. Федерации, Федер. гос. бюджет. образоват. учреждение высш. образования "Оренбург. гос. ун-т". - Оренбург : ОГУ. - 2017. - ISBN 978-5-7410-1827-9. - 117 с.</w:delText>
        </w:r>
      </w:del>
    </w:p>
    <w:p w:rsidR="006A0F47" w:rsidRPr="006A0F47" w:rsidDel="00662567" w:rsidRDefault="006A0F47" w:rsidP="005367FE">
      <w:pPr>
        <w:pStyle w:val="aff5"/>
        <w:numPr>
          <w:ilvl w:val="0"/>
          <w:numId w:val="39"/>
        </w:numPr>
        <w:ind w:left="0" w:firstLine="709"/>
        <w:jc w:val="both"/>
        <w:rPr>
          <w:del w:id="63" w:author="GKN" w:date="2023-04-14T10:00:00Z"/>
          <w:rFonts w:ascii="Times New Roman" w:eastAsia="Times New Roman" w:hAnsi="Times New Roman"/>
          <w:sz w:val="24"/>
          <w:szCs w:val="24"/>
        </w:rPr>
      </w:pPr>
      <w:del w:id="64" w:author="GKN" w:date="2023-04-14T10:00:00Z">
        <w:r w:rsidRPr="006A0F47" w:rsidDel="00662567">
          <w:rPr>
            <w:rFonts w:ascii="Times New Roman" w:eastAsia="Times New Roman" w:hAnsi="Times New Roman"/>
            <w:sz w:val="24"/>
            <w:szCs w:val="24"/>
          </w:rPr>
          <w:delText>Пихтилькова, О. А. Линейная алгебра и аналитическая геометрия [Электронный ресурс] : курс лекций: учебное пособие / О. А. Пихтилькова, С. А. Пихтильков, А. Н. Павленко ; М-во образования и науки Рос. Федерации, Федер. гос. бюджет. образоват. учреждение высш. проф. образования "Оренбург. гос. ун-т". - Электрон. текстовые дан. (1 файл: Kb). - Оренбург : ОГУ, 2015. -Adobe Acrobat Reader 6.0.</w:delText>
        </w:r>
      </w:del>
      <w:del w:id="65" w:author="GKN" w:date="2023-04-14T09:36:00Z">
        <w:r w:rsidR="005367FE" w:rsidRPr="005367FE" w:rsidDel="005367FE">
          <w:rPr>
            <w:sz w:val="24"/>
            <w:szCs w:val="24"/>
            <w:rPrChange w:id="66" w:author="GKN" w:date="2023-04-14T09:36:00Z">
              <w:rPr>
                <w:sz w:val="24"/>
                <w:szCs w:val="24"/>
                <w:lang w:val="en-US"/>
              </w:rPr>
            </w:rPrChange>
          </w:rPr>
          <w:delText xml:space="preserve"> </w:delText>
        </w:r>
      </w:del>
    </w:p>
    <w:p w:rsidR="006A0F47" w:rsidRPr="006A0F47" w:rsidDel="00662567" w:rsidRDefault="006A0F47" w:rsidP="006A0F47">
      <w:pPr>
        <w:pStyle w:val="aff5"/>
        <w:numPr>
          <w:ilvl w:val="0"/>
          <w:numId w:val="39"/>
        </w:numPr>
        <w:tabs>
          <w:tab w:val="left" w:pos="1134"/>
        </w:tabs>
        <w:ind w:left="0" w:firstLine="709"/>
        <w:jc w:val="both"/>
        <w:rPr>
          <w:del w:id="67" w:author="GKN" w:date="2023-04-14T10:00:00Z"/>
          <w:rFonts w:ascii="Times New Roman" w:eastAsia="Times New Roman" w:hAnsi="Times New Roman"/>
          <w:sz w:val="24"/>
          <w:szCs w:val="24"/>
        </w:rPr>
      </w:pPr>
      <w:del w:id="68" w:author="GKN" w:date="2023-04-14T10:00:00Z">
        <w:r w:rsidRPr="006A0F47" w:rsidDel="00662567">
          <w:rPr>
            <w:rFonts w:ascii="Times New Roman" w:eastAsia="Times New Roman" w:hAnsi="Times New Roman"/>
            <w:sz w:val="24"/>
            <w:szCs w:val="24"/>
          </w:rPr>
          <w:delText>Беклемишев, Д. В. Курс аналитической геометрии и линейной алгебры [Текст] : учебник для вузов / Д. В. Беклемишев .- 12-е изд., испр. - М. : Физматлит, 2008, 2009. - 312 с. - Предм. указ.: с. 302- 305. - Библиогр.: с. 306-307. - ISBN 978-5-9221-0979-6.</w:delText>
        </w:r>
      </w:del>
    </w:p>
    <w:p w:rsidR="008669E9" w:rsidRPr="008669E9" w:rsidRDefault="008669E9" w:rsidP="008669E9">
      <w:pPr>
        <w:shd w:val="clear" w:color="auto" w:fill="FFFFFF"/>
        <w:ind w:firstLine="709"/>
        <w:jc w:val="center"/>
        <w:rPr>
          <w:b/>
          <w:sz w:val="24"/>
          <w:szCs w:val="24"/>
          <w:lang w:eastAsia="ru-RU"/>
        </w:rPr>
      </w:pPr>
    </w:p>
    <w:p w:rsidR="008669E9" w:rsidRPr="008669E9" w:rsidRDefault="008669E9" w:rsidP="008669E9">
      <w:pPr>
        <w:ind w:firstLine="340"/>
        <w:jc w:val="center"/>
        <w:outlineLvl w:val="0"/>
        <w:rPr>
          <w:b/>
          <w:noProof/>
          <w:sz w:val="24"/>
          <w:szCs w:val="24"/>
          <w:lang w:eastAsia="ru-RU"/>
        </w:rPr>
      </w:pPr>
      <w:r w:rsidRPr="008669E9">
        <w:rPr>
          <w:b/>
          <w:sz w:val="28"/>
          <w:lang w:eastAsia="ru-RU"/>
        </w:rPr>
        <w:t>2 Методические указания по практическим занятиям</w:t>
      </w:r>
    </w:p>
    <w:p w:rsidR="008669E9" w:rsidRPr="008669E9" w:rsidRDefault="008669E9" w:rsidP="008669E9">
      <w:pPr>
        <w:widowControl w:val="0"/>
        <w:tabs>
          <w:tab w:val="left" w:pos="2910"/>
        </w:tabs>
        <w:snapToGrid w:val="0"/>
        <w:ind w:firstLine="709"/>
        <w:jc w:val="center"/>
        <w:outlineLvl w:val="0"/>
        <w:rPr>
          <w:b/>
          <w:noProof/>
          <w:sz w:val="24"/>
          <w:szCs w:val="24"/>
          <w:lang w:eastAsia="ru-RU"/>
        </w:rPr>
      </w:pPr>
    </w:p>
    <w:p w:rsidR="009073EE" w:rsidRPr="009073EE" w:rsidRDefault="009073EE" w:rsidP="009073EE">
      <w:pPr>
        <w:widowControl w:val="0"/>
        <w:snapToGrid w:val="0"/>
        <w:ind w:left="79" w:firstLine="347"/>
        <w:jc w:val="both"/>
        <w:rPr>
          <w:noProof/>
          <w:sz w:val="24"/>
          <w:szCs w:val="24"/>
          <w:lang w:eastAsia="ru-RU"/>
        </w:rPr>
      </w:pPr>
      <w:r w:rsidRPr="009073EE">
        <w:rPr>
          <w:noProof/>
          <w:sz w:val="24"/>
          <w:szCs w:val="24"/>
          <w:lang w:eastAsia="ru-RU"/>
        </w:rPr>
        <w:t>На практических занятиях обычно закрепляется тот материал, который теоретически рассматривался на лекциях.</w:t>
      </w:r>
    </w:p>
    <w:p w:rsidR="009073EE" w:rsidRPr="009073EE" w:rsidRDefault="009073EE" w:rsidP="009073EE">
      <w:pPr>
        <w:widowControl w:val="0"/>
        <w:snapToGrid w:val="0"/>
        <w:ind w:firstLine="347"/>
        <w:jc w:val="both"/>
        <w:rPr>
          <w:noProof/>
          <w:sz w:val="24"/>
          <w:szCs w:val="24"/>
          <w:lang w:eastAsia="ru-RU"/>
        </w:rPr>
      </w:pPr>
      <w:r w:rsidRPr="009073EE">
        <w:rPr>
          <w:noProof/>
          <w:sz w:val="24"/>
          <w:szCs w:val="24"/>
          <w:lang w:eastAsia="ru-RU"/>
        </w:rPr>
        <w:t xml:space="preserve">Внимательно прочитайте дома лекцию, по необходимости – соответствующий раздел учебника. </w:t>
      </w:r>
      <w:r w:rsidRPr="009073EE">
        <w:rPr>
          <w:noProof/>
          <w:sz w:val="24"/>
          <w:szCs w:val="24"/>
          <w:lang w:eastAsia="ru-RU"/>
        </w:rPr>
        <w:lastRenderedPageBreak/>
        <w:t>В начале практического занятия спросите  у преподавателя все то, что вы не поняли. Не зная теоретического материала, вы не сможете продуктивно решать задачи.</w:t>
      </w:r>
    </w:p>
    <w:p w:rsidR="009073EE" w:rsidRPr="009073EE" w:rsidRDefault="009073EE" w:rsidP="009073EE">
      <w:pPr>
        <w:ind w:firstLine="347"/>
        <w:jc w:val="both"/>
        <w:rPr>
          <w:noProof/>
          <w:sz w:val="24"/>
          <w:szCs w:val="24"/>
          <w:lang w:eastAsia="ru-RU"/>
        </w:rPr>
      </w:pPr>
      <w:r w:rsidRPr="009073EE">
        <w:rPr>
          <w:noProof/>
          <w:sz w:val="24"/>
          <w:szCs w:val="24"/>
          <w:lang w:eastAsia="ru-RU"/>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9073EE" w:rsidRPr="009073EE" w:rsidRDefault="009073EE" w:rsidP="009073EE">
      <w:pPr>
        <w:ind w:firstLine="347"/>
        <w:jc w:val="both"/>
        <w:rPr>
          <w:noProof/>
          <w:color w:val="000000"/>
          <w:sz w:val="24"/>
          <w:szCs w:val="24"/>
          <w:lang w:eastAsia="ru-RU"/>
        </w:rPr>
      </w:pPr>
      <w:r w:rsidRPr="009073EE">
        <w:rPr>
          <w:noProof/>
          <w:color w:val="000000"/>
          <w:sz w:val="24"/>
          <w:szCs w:val="24"/>
          <w:lang w:eastAsia="ru-RU"/>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9073EE">
        <w:rPr>
          <w:noProof/>
          <w:color w:val="000000"/>
          <w:sz w:val="24"/>
          <w:szCs w:val="24"/>
          <w:lang w:eastAsia="ru-RU"/>
        </w:rPr>
        <w:softHyphen/>
        <w:t>жить ошибку. Все записи следует вести с предельной аккуратностью. Конечные результаты каждого этапа работы надо под</w:t>
      </w:r>
      <w:r w:rsidRPr="009073EE">
        <w:rPr>
          <w:noProof/>
          <w:color w:val="000000"/>
          <w:sz w:val="24"/>
          <w:szCs w:val="24"/>
          <w:lang w:eastAsia="ru-RU"/>
        </w:rPr>
        <w:softHyphen/>
        <w:t>черкивать и выносить на поля.</w:t>
      </w:r>
    </w:p>
    <w:p w:rsidR="009073EE" w:rsidRPr="009073EE" w:rsidRDefault="009073EE" w:rsidP="009073EE">
      <w:pPr>
        <w:ind w:firstLine="347"/>
        <w:jc w:val="both"/>
        <w:rPr>
          <w:noProof/>
          <w:sz w:val="24"/>
          <w:szCs w:val="24"/>
          <w:lang w:eastAsia="ru-RU"/>
        </w:rPr>
      </w:pPr>
      <w:r w:rsidRPr="009073EE">
        <w:rPr>
          <w:noProof/>
          <w:sz w:val="24"/>
          <w:szCs w:val="24"/>
          <w:lang w:eastAsia="ru-RU"/>
        </w:rPr>
        <w:t>Особое внимание надо уделять четкому написанию цифр. 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9073EE" w:rsidRPr="009073EE" w:rsidRDefault="009073EE" w:rsidP="009073EE">
      <w:pPr>
        <w:ind w:firstLine="347"/>
        <w:jc w:val="both"/>
        <w:rPr>
          <w:noProof/>
          <w:sz w:val="24"/>
          <w:szCs w:val="24"/>
          <w:lang w:eastAsia="ru-RU"/>
        </w:rPr>
      </w:pPr>
      <w:r w:rsidRPr="009073EE">
        <w:rPr>
          <w:noProof/>
          <w:sz w:val="24"/>
          <w:szCs w:val="24"/>
          <w:lang w:eastAsia="ru-RU"/>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9073EE">
        <w:rPr>
          <w:noProof/>
          <w:sz w:val="24"/>
          <w:szCs w:val="24"/>
          <w:lang w:eastAsia="ru-RU"/>
        </w:rPr>
        <w:softHyphen/>
        <w:t>ный язык науки и техники. Графическое изображение показывает ход решения сложных задач и помогает его запоминанию.</w:t>
      </w:r>
    </w:p>
    <w:p w:rsidR="009073EE" w:rsidRPr="009073EE" w:rsidRDefault="009073EE" w:rsidP="009073EE">
      <w:pPr>
        <w:ind w:firstLine="347"/>
        <w:jc w:val="both"/>
        <w:rPr>
          <w:noProof/>
          <w:sz w:val="24"/>
          <w:szCs w:val="24"/>
          <w:lang w:eastAsia="ru-RU"/>
        </w:rPr>
      </w:pPr>
      <w:r w:rsidRPr="009073EE">
        <w:rPr>
          <w:noProof/>
          <w:sz w:val="24"/>
          <w:szCs w:val="24"/>
          <w:lang w:eastAsia="ru-RU"/>
        </w:rPr>
        <w:t>Не забывайте выполнять домашнее задание. Это поможет закрепить навыки решения задач.</w:t>
      </w:r>
    </w:p>
    <w:p w:rsidR="008669E9" w:rsidRPr="008669E9" w:rsidRDefault="008669E9" w:rsidP="008669E9">
      <w:pPr>
        <w:ind w:firstLine="400"/>
        <w:jc w:val="center"/>
        <w:rPr>
          <w:b/>
          <w:noProof/>
          <w:sz w:val="24"/>
          <w:szCs w:val="24"/>
          <w:lang w:eastAsia="ru-RU"/>
        </w:rPr>
      </w:pPr>
    </w:p>
    <w:p w:rsidR="008669E9" w:rsidRDefault="008669E9" w:rsidP="008669E9">
      <w:pPr>
        <w:ind w:firstLine="340"/>
        <w:jc w:val="center"/>
        <w:outlineLvl w:val="0"/>
        <w:rPr>
          <w:b/>
          <w:sz w:val="28"/>
          <w:lang w:eastAsia="ru-RU"/>
        </w:rPr>
      </w:pPr>
      <w:r w:rsidRPr="008669E9">
        <w:rPr>
          <w:b/>
          <w:sz w:val="28"/>
          <w:lang w:eastAsia="ru-RU"/>
        </w:rPr>
        <w:t>3 Методические указания по самостоятельной работе</w:t>
      </w:r>
    </w:p>
    <w:p w:rsidR="009073EE" w:rsidRPr="008669E9" w:rsidRDefault="009073EE" w:rsidP="008669E9">
      <w:pPr>
        <w:ind w:firstLine="340"/>
        <w:jc w:val="center"/>
        <w:outlineLvl w:val="0"/>
        <w:rPr>
          <w:b/>
          <w:noProof/>
          <w:sz w:val="24"/>
          <w:szCs w:val="24"/>
          <w:lang w:eastAsia="ru-RU"/>
        </w:rPr>
      </w:pPr>
    </w:p>
    <w:p w:rsidR="009073EE" w:rsidRPr="009073EE" w:rsidRDefault="009073EE" w:rsidP="00415117">
      <w:pPr>
        <w:suppressAutoHyphens/>
        <w:ind w:firstLine="400"/>
        <w:jc w:val="both"/>
        <w:rPr>
          <w:noProof/>
          <w:sz w:val="24"/>
          <w:szCs w:val="24"/>
          <w:lang w:eastAsia="ru-RU"/>
        </w:rPr>
      </w:pPr>
      <w:r w:rsidRPr="009073EE">
        <w:rPr>
          <w:rFonts w:eastAsia="Calibri"/>
          <w:noProof/>
          <w:sz w:val="24"/>
          <w:szCs w:val="24"/>
        </w:rPr>
        <w:t xml:space="preserve">Самостоятельная работа студентов </w:t>
      </w:r>
      <w:r w:rsidR="00607F16">
        <w:rPr>
          <w:rFonts w:eastAsia="Calibri"/>
          <w:noProof/>
          <w:sz w:val="24"/>
          <w:szCs w:val="24"/>
        </w:rPr>
        <w:t xml:space="preserve">по данной дисциплине </w:t>
      </w:r>
      <w:r w:rsidRPr="009073EE">
        <w:rPr>
          <w:rFonts w:eastAsia="Calibri"/>
          <w:noProof/>
          <w:sz w:val="24"/>
          <w:szCs w:val="24"/>
        </w:rPr>
        <w:t xml:space="preserve">включает в себя: </w:t>
      </w:r>
      <w:r w:rsidRPr="009073EE">
        <w:rPr>
          <w:rFonts w:eastAsia="Calibri"/>
          <w:sz w:val="24"/>
          <w:szCs w:val="22"/>
        </w:rPr>
        <w:t>выполнение индивидуального творческого задания (ИТЗ); выполнение расчетно-графического задания (РГЗ); самоподготовку (проработка и повторение лекционного материала и материала учебников и учебных пособий;</w:t>
      </w:r>
      <w:r w:rsidR="00415117">
        <w:rPr>
          <w:rFonts w:eastAsia="Calibri"/>
          <w:sz w:val="24"/>
          <w:szCs w:val="22"/>
        </w:rPr>
        <w:t xml:space="preserve"> </w:t>
      </w:r>
      <w:r w:rsidRPr="009073EE">
        <w:rPr>
          <w:rFonts w:eastAsia="Calibri"/>
          <w:sz w:val="24"/>
          <w:szCs w:val="22"/>
        </w:rPr>
        <w:t>подготовка к практическим занятиям;</w:t>
      </w:r>
      <w:r w:rsidRPr="009073EE">
        <w:rPr>
          <w:rFonts w:eastAsia="Calibri"/>
          <w:sz w:val="22"/>
          <w:szCs w:val="22"/>
        </w:rPr>
        <w:t xml:space="preserve"> подготовка к рубежному контролю, зачету, экзамену.)</w:t>
      </w:r>
    </w:p>
    <w:p w:rsidR="009073EE" w:rsidRPr="009073EE" w:rsidRDefault="009073EE" w:rsidP="009073EE">
      <w:pPr>
        <w:ind w:firstLine="400"/>
        <w:jc w:val="both"/>
        <w:rPr>
          <w:noProof/>
          <w:sz w:val="24"/>
          <w:szCs w:val="24"/>
          <w:lang w:eastAsia="ru-RU"/>
        </w:rPr>
      </w:pPr>
      <w:r w:rsidRPr="009073EE">
        <w:rPr>
          <w:noProof/>
          <w:sz w:val="24"/>
          <w:szCs w:val="24"/>
          <w:lang w:eastAsia="ru-RU"/>
        </w:rPr>
        <w:t>Читая учебник или учебное пособие,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термины, понятия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прочитайте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9073EE" w:rsidRPr="009073EE" w:rsidRDefault="009073EE" w:rsidP="009073EE">
      <w:pPr>
        <w:ind w:firstLine="400"/>
        <w:jc w:val="both"/>
        <w:rPr>
          <w:noProof/>
          <w:sz w:val="24"/>
          <w:szCs w:val="24"/>
          <w:lang w:eastAsia="ru-RU"/>
        </w:rPr>
      </w:pPr>
      <w:r w:rsidRPr="009073EE">
        <w:rPr>
          <w:sz w:val="24"/>
          <w:szCs w:val="24"/>
          <w:lang w:eastAsia="ru-RU"/>
        </w:rPr>
        <w:t xml:space="preserve">Главное правило при выборе вами учебника - доступность его языка для вас. </w:t>
      </w:r>
      <w:r w:rsidRPr="009073EE">
        <w:rPr>
          <w:color w:val="000000"/>
          <w:sz w:val="24"/>
          <w:szCs w:val="24"/>
          <w:lang w:eastAsia="ru-RU"/>
        </w:rPr>
        <w:t>Поэтому</w:t>
      </w:r>
      <w:r w:rsidRPr="009073EE">
        <w:rPr>
          <w:noProof/>
          <w:color w:val="000000"/>
          <w:sz w:val="24"/>
          <w:szCs w:val="24"/>
          <w:lang w:eastAsia="ru-RU"/>
        </w:rPr>
        <w:t xml:space="preserve"> у вас может быть в работе несколько учебников.</w:t>
      </w:r>
      <w:r w:rsidRPr="009073EE">
        <w:rPr>
          <w:noProof/>
          <w:color w:val="FF0000"/>
          <w:sz w:val="24"/>
          <w:szCs w:val="24"/>
          <w:lang w:eastAsia="ru-RU"/>
        </w:rPr>
        <w:t xml:space="preserve"> </w:t>
      </w:r>
      <w:r w:rsidRPr="009073EE">
        <w:rPr>
          <w:noProof/>
          <w:sz w:val="24"/>
          <w:szCs w:val="24"/>
          <w:lang w:eastAsia="ru-RU"/>
        </w:rPr>
        <w:t xml:space="preserve">Один обязательный, рекомендованный преподавателем, второй </w:t>
      </w:r>
      <w:r w:rsidR="00607F16">
        <w:rPr>
          <w:noProof/>
          <w:sz w:val="24"/>
          <w:szCs w:val="24"/>
          <w:lang w:eastAsia="ru-RU"/>
        </w:rPr>
        <w:t xml:space="preserve">- </w:t>
      </w:r>
      <w:r w:rsidRPr="009073EE">
        <w:rPr>
          <w:noProof/>
          <w:sz w:val="24"/>
          <w:szCs w:val="24"/>
          <w:lang w:eastAsia="ru-RU"/>
        </w:rPr>
        <w:t xml:space="preserve">понятный лично вам. Второе главное правило, чтобы учебник отражал тематический план дисциплины, предложеный в рабочей программе дисциплины (режим доступа через личный кабинет обучающегося  </w:t>
      </w:r>
      <w:hyperlink r:id="rId7"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Default="009073EE" w:rsidP="009073EE">
      <w:pPr>
        <w:ind w:firstLine="400"/>
        <w:jc w:val="both"/>
        <w:rPr>
          <w:noProof/>
          <w:color w:val="000000"/>
          <w:sz w:val="24"/>
          <w:szCs w:val="24"/>
          <w:lang w:eastAsia="ru-RU"/>
        </w:rPr>
      </w:pPr>
      <w:r w:rsidRPr="009073EE">
        <w:rPr>
          <w:noProof/>
          <w:color w:val="000000"/>
          <w:sz w:val="24"/>
          <w:szCs w:val="24"/>
          <w:lang w:eastAsia="ru-RU"/>
        </w:rPr>
        <w:t xml:space="preserve">Изучение </w:t>
      </w:r>
      <w:r w:rsidR="00C420E7">
        <w:rPr>
          <w:noProof/>
          <w:color w:val="000000"/>
          <w:sz w:val="24"/>
          <w:szCs w:val="24"/>
          <w:lang w:eastAsia="ru-RU"/>
        </w:rPr>
        <w:t>данной дисциплины</w:t>
      </w:r>
      <w:r w:rsidRPr="009073EE">
        <w:rPr>
          <w:noProof/>
          <w:color w:val="000000"/>
          <w:sz w:val="24"/>
          <w:szCs w:val="24"/>
          <w:lang w:eastAsia="ru-RU"/>
        </w:rPr>
        <w:t xml:space="preserve"> в вузе опирается на школьный курс. Поэтому целесообразно самостоятельно по школьным справочникам повторить следующую тему: геометрические векторы на плоскости и в пространстве (определение вектора, координат вектора, виды векторов, линейные операции над векторами в геометрической и координатной формах, коллинеарность и компланарность векторов, скалярное произведение векторов.</w:t>
      </w:r>
    </w:p>
    <w:p w:rsidR="008669E9" w:rsidRPr="008669E9" w:rsidRDefault="008669E9" w:rsidP="008669E9">
      <w:pPr>
        <w:ind w:firstLine="400"/>
        <w:jc w:val="both"/>
        <w:rPr>
          <w:noProof/>
          <w:sz w:val="24"/>
          <w:szCs w:val="24"/>
          <w:lang w:eastAsia="ru-RU"/>
        </w:rPr>
      </w:pPr>
    </w:p>
    <w:p w:rsidR="008669E9" w:rsidRPr="008669E9" w:rsidRDefault="008669E9" w:rsidP="008669E9">
      <w:pPr>
        <w:ind w:left="400"/>
        <w:jc w:val="center"/>
        <w:rPr>
          <w:noProof/>
          <w:sz w:val="24"/>
          <w:szCs w:val="24"/>
          <w:lang w:eastAsia="ru-RU"/>
        </w:rPr>
      </w:pPr>
      <w:r w:rsidRPr="008669E9">
        <w:rPr>
          <w:b/>
          <w:color w:val="000000"/>
          <w:spacing w:val="7"/>
          <w:sz w:val="28"/>
          <w:szCs w:val="28"/>
          <w:lang w:eastAsia="ru-RU"/>
        </w:rPr>
        <w:t>3.1 Методические указания по выполнению расчетно-графических заданий</w:t>
      </w:r>
    </w:p>
    <w:p w:rsidR="008669E9" w:rsidRPr="008669E9" w:rsidRDefault="008669E9" w:rsidP="008669E9">
      <w:pPr>
        <w:ind w:left="400"/>
        <w:jc w:val="both"/>
        <w:rPr>
          <w:noProof/>
          <w:sz w:val="24"/>
          <w:szCs w:val="24"/>
          <w:lang w:eastAsia="ru-RU"/>
        </w:rPr>
      </w:pP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Задания для выполнения РГЗ выдаются преподавателем в начале семестра. </w:t>
      </w: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Индивидуальные задания для выполнения РГЗ представлены в </w:t>
      </w:r>
      <w:r w:rsidRPr="009073EE">
        <w:rPr>
          <w:sz w:val="24"/>
          <w:szCs w:val="24"/>
          <w:lang w:eastAsia="ru-RU"/>
        </w:rPr>
        <w:t>Фонде оценочных средств для проведения промежуточной аттестации обучающихся по дисциплине</w:t>
      </w:r>
      <w:r w:rsidRPr="009073EE">
        <w:rPr>
          <w:noProof/>
          <w:sz w:val="24"/>
          <w:szCs w:val="24"/>
          <w:lang w:eastAsia="ru-RU"/>
        </w:rPr>
        <w:t xml:space="preserve"> (ФОС), который доступен через личный кабинет обучающегося на сайте университета, режим доступа </w:t>
      </w:r>
      <w:hyperlink r:id="rId8"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4353C1">
      <w:pPr>
        <w:ind w:firstLine="400"/>
        <w:jc w:val="both"/>
        <w:rPr>
          <w:noProof/>
          <w:sz w:val="24"/>
          <w:szCs w:val="24"/>
          <w:lang w:eastAsia="ru-RU"/>
        </w:rPr>
      </w:pPr>
      <w:r w:rsidRPr="009073EE">
        <w:rPr>
          <w:noProof/>
          <w:sz w:val="24"/>
          <w:szCs w:val="24"/>
          <w:lang w:eastAsia="ru-RU"/>
        </w:rPr>
        <w:t>Примеры решения задач РГЗ можно изучить по следующему пособию:</w:t>
      </w:r>
    </w:p>
    <w:p w:rsidR="00662567" w:rsidRPr="00662567" w:rsidRDefault="004353C1" w:rsidP="00662567">
      <w:pPr>
        <w:numPr>
          <w:ilvl w:val="0"/>
          <w:numId w:val="38"/>
        </w:numPr>
        <w:tabs>
          <w:tab w:val="left" w:pos="1134"/>
        </w:tabs>
        <w:ind w:left="0" w:firstLine="709"/>
        <w:jc w:val="both"/>
        <w:rPr>
          <w:ins w:id="69" w:author="GKN" w:date="2023-04-14T10:00:00Z"/>
          <w:sz w:val="24"/>
          <w:szCs w:val="24"/>
          <w:lang w:eastAsia="ru-RU"/>
        </w:rPr>
      </w:pPr>
      <w:del w:id="70" w:author="GKN" w:date="2023-04-14T10:00:00Z">
        <w:r w:rsidRPr="00662567" w:rsidDel="00662567">
          <w:rPr>
            <w:sz w:val="24"/>
            <w:szCs w:val="24"/>
          </w:rPr>
          <w:lastRenderedPageBreak/>
          <w:delText>1.</w:delText>
        </w:r>
      </w:del>
      <w:del w:id="71" w:author="GKN" w:date="2023-04-14T10:01:00Z">
        <w:r w:rsidRPr="00662567" w:rsidDel="00662567">
          <w:rPr>
            <w:sz w:val="24"/>
            <w:szCs w:val="24"/>
          </w:rPr>
          <w:delText xml:space="preserve"> </w:delText>
        </w:r>
      </w:del>
      <w:ins w:id="72" w:author="GKN" w:date="2023-04-14T10:00:00Z">
        <w:r w:rsidR="00662567" w:rsidRPr="00662567">
          <w:rPr>
            <w:sz w:val="24"/>
            <w:szCs w:val="24"/>
          </w:rPr>
          <w:t>Практикум по аналитической геометрии [Электронный ресурс] : учебное пособие для студентов, обучающихся по программам высшего образования по направлениям подготовки 02.03.02 Фундаментальная информатика и информационные технологии, 02.03.01 Математика и компьютерные науки, 03.03.02 Физика, 03.03.03 Радиофизика и специальности 10.05.01 Компьютерная безопасность / [О. Н. Казакова и др.]; М-во образования и науки Рос. Федерации, Федер. гос. бюджет. образоват. учреждение высш. образования "Оренбург. гос. ун-т". - Электрон. текстовые дан. (1 файл: 3.67 Мб). - Оренбург : ОГУ, 2016. - 116 с. - Загл. с тит. экрана. - Adobe Acrobat Reader 6.0 - ISBN 978-5-7410-1446-2.. - ■ гос. регистрации 0321702213.. Режим доступа: https://lib.osu.ru/search/elres/download/aHR0cDovL2FydGxpYi5vc3UucnUvd2ViL2Jvb2tzL21ldG9kX2FsbC8xMDI0M18yMDE2MDUwNi5wZGY%3D</w:t>
        </w:r>
      </w:ins>
    </w:p>
    <w:p w:rsidR="00662567" w:rsidRPr="00662567" w:rsidRDefault="00662567" w:rsidP="00662567">
      <w:pPr>
        <w:numPr>
          <w:ilvl w:val="0"/>
          <w:numId w:val="38"/>
        </w:numPr>
        <w:tabs>
          <w:tab w:val="left" w:pos="1134"/>
        </w:tabs>
        <w:ind w:left="0" w:firstLine="709"/>
        <w:jc w:val="both"/>
        <w:rPr>
          <w:ins w:id="73" w:author="GKN" w:date="2023-04-14T10:01:00Z"/>
          <w:sz w:val="24"/>
          <w:szCs w:val="24"/>
          <w:rPrChange w:id="74" w:author="GKN" w:date="2023-04-14T10:03:00Z">
            <w:rPr>
              <w:ins w:id="75" w:author="GKN" w:date="2023-04-14T10:01:00Z"/>
            </w:rPr>
          </w:rPrChange>
        </w:rPr>
      </w:pPr>
      <w:ins w:id="76" w:author="GKN" w:date="2023-04-14T10:00:00Z">
        <w:r w:rsidRPr="00662567">
          <w:rPr>
            <w:sz w:val="24"/>
            <w:szCs w:val="24"/>
          </w:rPr>
          <w:t xml:space="preserve">Практикум по линейной и тензорной алгебре [Электронный ресурс] : учебное пособие для обучающихся по образовательным программам высшего образования по направлениям подготовки 03.03.02 Физика, 03.03.03 Радиофизика / [О. Н. Казакова и др.]; М-во образования и науки Рос. Федерации, Федер. гос. бюджет. образоват. учреждение высш. образования "Оренбург. гос. ун-т". - Электрон. текстовые дан. (1 файл: 2.31 Мб). - Оренбург : ОГУ, 2017. - 117 с. - Загл. с тит. экрана. - Adobe Acrobat Reader 6.0. - Режим доступа: http://artlib.osu.ru/web/books/metod_all/45875_20170703.pdf - ISBN 978-5-7410-1827-9.. - ■ гос. регистрации 0321704027. Режим доступа: </w:t>
        </w:r>
      </w:ins>
      <w:ins w:id="77" w:author="GKN" w:date="2023-04-14T10:01:00Z">
        <w:r w:rsidRPr="00662567">
          <w:rPr>
            <w:sz w:val="24"/>
            <w:szCs w:val="24"/>
            <w:rPrChange w:id="78" w:author="GKN" w:date="2023-04-14T10:03:00Z">
              <w:rPr/>
            </w:rPrChange>
          </w:rPr>
          <w:fldChar w:fldCharType="begin"/>
        </w:r>
        <w:r w:rsidRPr="00662567">
          <w:rPr>
            <w:sz w:val="24"/>
            <w:szCs w:val="24"/>
            <w:rPrChange w:id="79" w:author="GKN" w:date="2023-04-14T10:03:00Z">
              <w:rPr/>
            </w:rPrChange>
          </w:rPr>
          <w:instrText xml:space="preserve"> HYPERLINK "</w:instrText>
        </w:r>
      </w:ins>
      <w:ins w:id="80" w:author="GKN" w:date="2023-04-14T10:00:00Z">
        <w:r w:rsidRPr="00662567">
          <w:rPr>
            <w:sz w:val="24"/>
            <w:szCs w:val="24"/>
            <w:rPrChange w:id="81" w:author="GKN" w:date="2023-04-14T10:03:00Z">
              <w:rPr/>
            </w:rPrChange>
          </w:rPr>
          <w:instrText>https://lib.osu.ru/search/elres/download/aHR0cDovL2FydGxpYi5vc3UucnUvd2ViL2Jvb2tzL21ldG9kX2FsbC80NTg3NV8yMDE3MDcwMy5wZGY%3D</w:instrText>
        </w:r>
      </w:ins>
      <w:ins w:id="82" w:author="GKN" w:date="2023-04-14T10:01:00Z">
        <w:r w:rsidRPr="00662567">
          <w:rPr>
            <w:sz w:val="24"/>
            <w:szCs w:val="24"/>
            <w:rPrChange w:id="83" w:author="GKN" w:date="2023-04-14T10:03:00Z">
              <w:rPr/>
            </w:rPrChange>
          </w:rPr>
          <w:instrText xml:space="preserve">" </w:instrText>
        </w:r>
        <w:r w:rsidRPr="00662567">
          <w:rPr>
            <w:sz w:val="24"/>
            <w:szCs w:val="24"/>
            <w:rPrChange w:id="84" w:author="GKN" w:date="2023-04-14T10:03:00Z">
              <w:rPr/>
            </w:rPrChange>
          </w:rPr>
          <w:fldChar w:fldCharType="separate"/>
        </w:r>
      </w:ins>
      <w:ins w:id="85" w:author="GKN" w:date="2023-04-14T10:00:00Z">
        <w:r w:rsidRPr="00662567">
          <w:rPr>
            <w:rStyle w:val="a8"/>
            <w:sz w:val="24"/>
            <w:szCs w:val="24"/>
            <w:rPrChange w:id="86" w:author="GKN" w:date="2023-04-14T10:03:00Z">
              <w:rPr>
                <w:rStyle w:val="a8"/>
              </w:rPr>
            </w:rPrChange>
          </w:rPr>
          <w:t>https://lib.osu.ru/search/elres/download/aHR0cDovL2FydGxpYi5vc3UucnUvd2ViL2Jvb2tzL21ldG9kX2FsbC80NTg3NV8yMDE3MDcwMy5wZGY%3D</w:t>
        </w:r>
      </w:ins>
      <w:ins w:id="87" w:author="GKN" w:date="2023-04-14T10:01:00Z">
        <w:r w:rsidRPr="00662567">
          <w:rPr>
            <w:sz w:val="24"/>
            <w:szCs w:val="24"/>
            <w:rPrChange w:id="88" w:author="GKN" w:date="2023-04-14T10:03:00Z">
              <w:rPr/>
            </w:rPrChange>
          </w:rPr>
          <w:fldChar w:fldCharType="end"/>
        </w:r>
      </w:ins>
    </w:p>
    <w:p w:rsidR="00662567" w:rsidRPr="00662567" w:rsidRDefault="00662567" w:rsidP="00662567">
      <w:pPr>
        <w:numPr>
          <w:ilvl w:val="0"/>
          <w:numId w:val="38"/>
        </w:numPr>
        <w:tabs>
          <w:tab w:val="left" w:pos="1134"/>
        </w:tabs>
        <w:ind w:left="0" w:firstLine="709"/>
        <w:jc w:val="both"/>
        <w:rPr>
          <w:ins w:id="89" w:author="GKN" w:date="2023-04-14T10:01:00Z"/>
          <w:sz w:val="24"/>
          <w:szCs w:val="24"/>
        </w:rPr>
      </w:pPr>
      <w:ins w:id="90" w:author="GKN" w:date="2023-04-14T10:01:00Z">
        <w:r w:rsidRPr="00662567">
          <w:rPr>
            <w:bCs/>
            <w:sz w:val="24"/>
            <w:szCs w:val="24"/>
            <w:lang w:eastAsia="ru-RU"/>
          </w:rPr>
          <w:t>Аналитическая геометрия. Векторная алгебра [Электронный ресурс] : учебное пособие для студентов, обучающихся по программам высшего образования понаправлению подготовки 01.03.01 Математика / Н. Н. Щипкова [и др.]; М-во образования и науки Рос. Федерации, Федер. гос. бюджет. образоват. учреждение высш. проф. образования "Оренбург. гос. ун-т". - Электрон. текстовые дан. (1 файл: 3.65 Мб). - Оренбург : ОГУ, 2015. - 152 с. - Загл. с тит. экрана. - Adobe Acrobat Reader 5.0 - ISBN 978-5-7410-1433-2.. - ■ гос. регистрации 0321702212.</w:t>
        </w:r>
        <w:r w:rsidRPr="00662567">
          <w:rPr>
            <w:sz w:val="24"/>
            <w:szCs w:val="24"/>
            <w:lang w:eastAsia="ru-RU"/>
          </w:rPr>
          <w:t xml:space="preserve">. </w:t>
        </w:r>
        <w:r w:rsidRPr="00662567">
          <w:rPr>
            <w:sz w:val="24"/>
            <w:szCs w:val="24"/>
          </w:rPr>
          <w:t xml:space="preserve">Режим доступа: </w:t>
        </w:r>
        <w:r w:rsidRPr="00662567">
          <w:rPr>
            <w:sz w:val="24"/>
            <w:szCs w:val="24"/>
            <w:rPrChange w:id="91" w:author="GKN" w:date="2023-04-14T10:03:00Z">
              <w:rPr>
                <w:sz w:val="24"/>
                <w:szCs w:val="24"/>
              </w:rPr>
            </w:rPrChange>
          </w:rPr>
          <w:fldChar w:fldCharType="begin"/>
        </w:r>
        <w:r w:rsidRPr="00662567">
          <w:rPr>
            <w:sz w:val="24"/>
            <w:szCs w:val="24"/>
          </w:rPr>
          <w:instrText xml:space="preserve"> HYPERLINK "https://lib.osu.ru/search/elres/download/aHR0cDovL2FydGxpYi5vc3UucnUvd2ViL2Jvb2tzL21ldG9kX2FsbC85MDc2XzIwMTUxMDA4LnBkZg%3D%3D" </w:instrText>
        </w:r>
        <w:r w:rsidRPr="00662567">
          <w:rPr>
            <w:sz w:val="24"/>
            <w:szCs w:val="24"/>
            <w:rPrChange w:id="92" w:author="GKN" w:date="2023-04-14T10:03:00Z">
              <w:rPr>
                <w:sz w:val="24"/>
                <w:szCs w:val="24"/>
              </w:rPr>
            </w:rPrChange>
          </w:rPr>
          <w:fldChar w:fldCharType="separate"/>
        </w:r>
        <w:r w:rsidRPr="00662567">
          <w:rPr>
            <w:rStyle w:val="a8"/>
            <w:sz w:val="24"/>
            <w:szCs w:val="24"/>
          </w:rPr>
          <w:t>https://lib.osu.ru/search/elres/download/aHR0cDovL2FydGxpYi5vc3UucnUvd2ViL2Jvb2tzL21ldG9kX2FsbC85MDc2XzIwMTUxMDA4LnBkZg%3D%3D</w:t>
        </w:r>
        <w:r w:rsidRPr="00662567">
          <w:rPr>
            <w:sz w:val="24"/>
            <w:szCs w:val="24"/>
            <w:rPrChange w:id="93" w:author="GKN" w:date="2023-04-14T10:03:00Z">
              <w:rPr>
                <w:sz w:val="24"/>
                <w:szCs w:val="24"/>
              </w:rPr>
            </w:rPrChange>
          </w:rPr>
          <w:fldChar w:fldCharType="end"/>
        </w:r>
      </w:ins>
    </w:p>
    <w:p w:rsidR="00662567" w:rsidRPr="00662567" w:rsidRDefault="00662567" w:rsidP="00662567">
      <w:pPr>
        <w:numPr>
          <w:ilvl w:val="0"/>
          <w:numId w:val="38"/>
        </w:numPr>
        <w:tabs>
          <w:tab w:val="left" w:pos="993"/>
        </w:tabs>
        <w:ind w:left="0" w:firstLine="709"/>
        <w:jc w:val="both"/>
        <w:rPr>
          <w:ins w:id="94" w:author="GKN" w:date="2023-04-14T10:01:00Z"/>
          <w:sz w:val="24"/>
          <w:szCs w:val="24"/>
          <w:lang w:eastAsia="ru-RU"/>
        </w:rPr>
      </w:pPr>
      <w:ins w:id="95" w:author="GKN" w:date="2023-04-14T10:01:00Z">
        <w:r w:rsidRPr="00662567">
          <w:rPr>
            <w:sz w:val="24"/>
            <w:szCs w:val="24"/>
            <w:lang w:eastAsia="ru-RU"/>
          </w:rPr>
          <w:t>Канатников, А. Н. Аналитическая геометрия [Текст] : учеб. для вузов / А. Н. Канатников, А. П. Крищенко.- 3-е изд. - М. : МГТУ им. Н.Э. Баумана, 2002. - 388 с. - (Математика в техническом университете ; вып. 3). - Библиогр.: с. 375-383. - ISBN 5-7038-1671-8.</w:t>
        </w:r>
      </w:ins>
    </w:p>
    <w:p w:rsidR="00662567" w:rsidRPr="00662567" w:rsidRDefault="00662567" w:rsidP="00662567">
      <w:pPr>
        <w:numPr>
          <w:ilvl w:val="0"/>
          <w:numId w:val="38"/>
        </w:numPr>
        <w:tabs>
          <w:tab w:val="left" w:pos="993"/>
        </w:tabs>
        <w:ind w:left="0" w:firstLine="709"/>
        <w:jc w:val="both"/>
        <w:rPr>
          <w:ins w:id="96" w:author="GKN" w:date="2023-04-14T10:01:00Z"/>
          <w:sz w:val="24"/>
          <w:szCs w:val="24"/>
          <w:lang w:eastAsia="ru-RU"/>
        </w:rPr>
      </w:pPr>
      <w:ins w:id="97" w:author="GKN" w:date="2023-04-14T10:01:00Z">
        <w:r w:rsidRPr="00662567">
          <w:rPr>
            <w:bCs/>
            <w:sz w:val="24"/>
            <w:szCs w:val="24"/>
            <w:lang w:eastAsia="ru-RU"/>
          </w:rPr>
          <w:t>Щипкова, Н. Н. Аналитическая геометрия. Линии второго порядка [Электронный ресурс] : учебное пособие для студентов, обучающихся по программам высшего профессионального образования по направлению подготовки 010100.62 Математика / Н. Н. Щипкова, С. В. Харитонова; М-во образования и науки Рос. Федерации, Федер. гос. бюджет. образоват. учреждение высш. проф. образования "Оренбург. гос. ун-т". - Электрон. текстовые дан. (1 файл: 1.06 Мб). - Оренбург : ОГУ, 2011. - 171 с. - Загл. с тит. экрана. - Adobe Acrobat Reader 5.0. - ■ гос. регистрации 0321202308</w:t>
        </w:r>
        <w:r w:rsidRPr="00662567">
          <w:rPr>
            <w:sz w:val="24"/>
            <w:szCs w:val="24"/>
            <w:lang w:eastAsia="ru-RU"/>
          </w:rPr>
          <w:t>.</w:t>
        </w:r>
      </w:ins>
    </w:p>
    <w:p w:rsidR="00662567" w:rsidRPr="00662567" w:rsidRDefault="00662567" w:rsidP="00662567">
      <w:pPr>
        <w:numPr>
          <w:ilvl w:val="0"/>
          <w:numId w:val="38"/>
        </w:numPr>
        <w:tabs>
          <w:tab w:val="left" w:pos="1134"/>
        </w:tabs>
        <w:ind w:left="0" w:firstLine="709"/>
        <w:jc w:val="both"/>
        <w:rPr>
          <w:ins w:id="98" w:author="GKN" w:date="2023-04-14T10:01:00Z"/>
          <w:sz w:val="24"/>
          <w:szCs w:val="24"/>
          <w:rPrChange w:id="99" w:author="GKN" w:date="2023-04-14T10:03:00Z">
            <w:rPr>
              <w:ins w:id="100" w:author="GKN" w:date="2023-04-14T10:01:00Z"/>
              <w:bCs/>
              <w:szCs w:val="24"/>
              <w:lang w:eastAsia="ru-RU"/>
            </w:rPr>
          </w:rPrChange>
        </w:rPr>
      </w:pPr>
      <w:ins w:id="101" w:author="GKN" w:date="2023-04-14T10:01:00Z">
        <w:r w:rsidRPr="00662567">
          <w:rPr>
            <w:bCs/>
            <w:sz w:val="24"/>
            <w:szCs w:val="24"/>
            <w:lang w:eastAsia="ru-RU"/>
            <w:rPrChange w:id="102" w:author="GKN" w:date="2023-04-14T10:03:00Z">
              <w:rPr>
                <w:bCs/>
                <w:szCs w:val="24"/>
                <w:lang w:eastAsia="ru-RU"/>
              </w:rPr>
            </w:rPrChange>
          </w:rPr>
          <w:t>Щипкова, Н. Н. Аналитическая геометрия. Поверхности второго порядка [Текст] : учебное пособие для студентов, обучающихся по программам высшего профессионального образования по направлению подготовки 010100.62 Математика / Н. Н. Щипкова, А. Р. Рустанов, С. В. Харитонова; М-во образования и науки Рос. Федерации, Федер. гос. бюджет. образоват. учреждение высш. проф. образования "Оренбург. гос. ун-т". - Оренбург : Университет, 2013. - 134 с. : ил. - Библиогр.: с. 134. - ISBN 978-5-4417-0276-8</w:t>
        </w:r>
      </w:ins>
    </w:p>
    <w:p w:rsidR="00662567" w:rsidRPr="00662567" w:rsidRDefault="00662567" w:rsidP="00662567">
      <w:pPr>
        <w:pStyle w:val="ReportMain"/>
        <w:numPr>
          <w:ilvl w:val="0"/>
          <w:numId w:val="38"/>
        </w:numPr>
        <w:tabs>
          <w:tab w:val="left" w:pos="993"/>
        </w:tabs>
        <w:suppressAutoHyphens/>
        <w:ind w:left="0" w:firstLine="709"/>
        <w:jc w:val="both"/>
        <w:rPr>
          <w:ins w:id="103" w:author="GKN" w:date="2023-04-14T10:02:00Z"/>
          <w:i/>
        </w:rPr>
      </w:pPr>
      <w:ins w:id="104" w:author="GKN" w:date="2023-04-14T10:02:00Z">
        <w:r w:rsidRPr="00662567">
          <w:t>Павленко, А. Н. Элементы тензорного анализа [Электронный ресурс] : методические указания / А. Н. Павленко; М-во образования и науки Рос. Федерации, Федер. агентство по образованию, Гос. образоват. учреждение высш. проф. образования "Оренбург. гос. ун-т", Каф. мат. анализа. - Электрон. текстовые дан. (1 файл: 0.35 Мб). - Оренбург : ГОУ ОГУ, 2007. - 46 с. - Загл. с тит. экрана. - Adobe Acrobat Reader 6.0. Режим доступа: https://lib.osu.ru/search/elres/download/aHR0cDovL2FydGxpYi5vc3UucnUvd2ViL2Jvb2tzL21ldG9kX2FsbC8xMzYwXzIwMTEwODExLnBkZg%3D%3D</w:t>
        </w:r>
      </w:ins>
    </w:p>
    <w:p w:rsidR="00662567" w:rsidRDefault="00662567" w:rsidP="00662567">
      <w:pPr>
        <w:numPr>
          <w:ilvl w:val="0"/>
          <w:numId w:val="38"/>
        </w:numPr>
        <w:tabs>
          <w:tab w:val="left" w:pos="1134"/>
        </w:tabs>
        <w:ind w:left="0" w:firstLine="709"/>
        <w:jc w:val="both"/>
        <w:rPr>
          <w:ins w:id="105" w:author="GKN" w:date="2023-04-14T10:00:00Z"/>
          <w:sz w:val="24"/>
          <w:szCs w:val="24"/>
        </w:rPr>
      </w:pPr>
      <w:ins w:id="106" w:author="GKN" w:date="2023-04-14T10:02:00Z">
        <w:r w:rsidRPr="00662567">
          <w:rPr>
            <w:sz w:val="24"/>
            <w:szCs w:val="24"/>
            <w:rPrChange w:id="107" w:author="GKN" w:date="2023-04-14T10:03:00Z">
              <w:rPr/>
            </w:rPrChange>
          </w:rPr>
          <w:t xml:space="preserve">Павленко, А. Н. Элементы векторного анализа [Электронный ресурс] : методические указания к выполнению индивидуальных домашних заданий / А. Н. Павленко; М-во образования и науки Рос. Федерации, Федер. агентство по образованию, Гос. образоват. учреждение высш. проф. </w:t>
        </w:r>
        <w:r w:rsidRPr="00662567">
          <w:rPr>
            <w:sz w:val="24"/>
            <w:szCs w:val="24"/>
            <w:rPrChange w:id="108" w:author="GKN" w:date="2023-04-14T10:03:00Z">
              <w:rPr/>
            </w:rPrChange>
          </w:rPr>
          <w:lastRenderedPageBreak/>
          <w:t>образования "Оренбург. гос. ун-т", Каф. мат. анализа. - Электрон. текстовые дан. (1 файл: 0.32 Мб). - Оренбург : ГОУ ОГУ, 2009. - 25 с. - Загл. с тит. экрана. - Adobe Acrobat Reader 6.0</w:t>
        </w:r>
        <w:r w:rsidRPr="00662567">
          <w:rPr>
            <w:i/>
            <w:sz w:val="24"/>
            <w:szCs w:val="24"/>
            <w:rPrChange w:id="109" w:author="GKN" w:date="2023-04-14T10:03:00Z">
              <w:rPr>
                <w:i/>
              </w:rPr>
            </w:rPrChange>
          </w:rPr>
          <w:t xml:space="preserve">. </w:t>
        </w:r>
        <w:r w:rsidRPr="00662567">
          <w:rPr>
            <w:sz w:val="24"/>
            <w:szCs w:val="24"/>
            <w:rPrChange w:id="110" w:author="GKN" w:date="2023-04-14T10:03:00Z">
              <w:rPr/>
            </w:rPrChange>
          </w:rPr>
          <w:t>Режим доступа: https://lib.osu.ru/search/elres/download/aHR0cDovL2FydGxpYi5vc3UucnUvd2ViL2Jvb2tzL21ldG9kX2FsbC8yMDk0XzIwMTEwODMwLnBkZg%3D%3D</w:t>
        </w:r>
      </w:ins>
    </w:p>
    <w:p w:rsidR="009073EE" w:rsidDel="00662567" w:rsidRDefault="009073EE" w:rsidP="00662567">
      <w:pPr>
        <w:ind w:firstLine="400"/>
        <w:jc w:val="both"/>
        <w:rPr>
          <w:del w:id="111" w:author="GKN" w:date="2023-04-14T10:00:00Z"/>
          <w:sz w:val="24"/>
          <w:szCs w:val="24"/>
        </w:rPr>
      </w:pPr>
      <w:del w:id="112" w:author="GKN" w:date="2023-04-14T10:00:00Z">
        <w:r w:rsidRPr="009073EE" w:rsidDel="00662567">
          <w:rPr>
            <w:sz w:val="24"/>
            <w:szCs w:val="24"/>
          </w:rPr>
          <w:delText xml:space="preserve">Практикум по аналитической геометрии [Электронный ресурс]: учебное пособие для студентов, обучающихся по программам высшего образования по направлениям подготовки 02.03.02 Фундаментальная информатика и информационные технологии, 02.03.01 Математика и компьютерные науки, 03.03.02 Физика, 03.03.03 Радиофизика и специальности 10.05.01 Компьютерная безопасность / [О. Н. Казакова и др.]; М-во образования и науки Рос. Федерации, Федер. гос. бюджет. образоват. учреждение высш. образования "Оренбург. гос. ун-т". - Электрон. текстовые дан. (1 файл: 3.67 Мб). - Оренбург : ОГУ, 2016. </w:delText>
        </w:r>
        <w:r w:rsidDel="00662567">
          <w:rPr>
            <w:sz w:val="24"/>
            <w:szCs w:val="24"/>
          </w:rPr>
          <w:delText xml:space="preserve">Режим доступа: </w:delText>
        </w:r>
        <w:r w:rsidR="00E8197D" w:rsidRPr="00E8197D" w:rsidDel="00662567">
          <w:delText>https://lib.osu.ru/search/elres/download/aHR0cDovL2FydGxpYi5vc3UucnUvd2ViL2Jvb2tzL21ldG9kX2FsbC8xMDI0M18yMDE2MDUwNi5wZGY%3D</w:delText>
        </w:r>
        <w:r w:rsidDel="00662567">
          <w:rPr>
            <w:sz w:val="24"/>
            <w:szCs w:val="24"/>
          </w:rPr>
          <w:delText xml:space="preserve"> </w:delText>
        </w:r>
      </w:del>
    </w:p>
    <w:p w:rsidR="004353C1" w:rsidDel="00662567" w:rsidRDefault="004353C1" w:rsidP="00662567">
      <w:pPr>
        <w:ind w:firstLine="400"/>
        <w:jc w:val="both"/>
        <w:rPr>
          <w:del w:id="113" w:author="GKN" w:date="2023-04-14T10:00:00Z"/>
        </w:rPr>
      </w:pPr>
      <w:del w:id="114" w:author="GKN" w:date="2023-04-14T10:00:00Z">
        <w:r w:rsidDel="00662567">
          <w:rPr>
            <w:sz w:val="24"/>
            <w:szCs w:val="24"/>
          </w:rPr>
          <w:delText xml:space="preserve">2. </w:delText>
        </w:r>
        <w:r w:rsidRPr="004353C1" w:rsidDel="00662567">
          <w:rPr>
            <w:rFonts w:eastAsia="Calibri"/>
            <w:color w:val="000000"/>
            <w:sz w:val="24"/>
            <w:szCs w:val="24"/>
            <w:shd w:val="clear" w:color="auto" w:fill="FFFFFF"/>
            <w:lang w:eastAsia="ru-RU"/>
          </w:rPr>
          <w:delText>Практикум по линейной и тензорной алгебре [Электронный ресурс] : учебное пособие для обучающихся по образовательным программам высшего образования по направлениям подготовки 03.03.02 Физика, 03.03.03 Радиофизика / [О. Н. Казакова и др.]; М-во образования и науки Рос. Федерации, Федер. гос. бюджет. образоват. учреждение высш. образования "Оренбург. гос. ун-т". - Оренбург : ОГУ. - 2017. - ISBN 978-5-7410-1827-9. - 117 с.</w:delText>
        </w:r>
        <w:r w:rsidRPr="004353C1" w:rsidDel="00662567">
          <w:rPr>
            <w:sz w:val="24"/>
            <w:szCs w:val="24"/>
          </w:rPr>
          <w:delText xml:space="preserve"> </w:delText>
        </w:r>
        <w:r w:rsidDel="00662567">
          <w:rPr>
            <w:sz w:val="24"/>
            <w:szCs w:val="24"/>
          </w:rPr>
          <w:delText>Режим доступа:</w:delText>
        </w:r>
        <w:r w:rsidRPr="004353C1" w:rsidDel="00662567">
          <w:delText xml:space="preserve"> </w:delText>
        </w:r>
        <w:r w:rsidR="00E8197D" w:rsidRPr="00E8197D" w:rsidDel="00662567">
          <w:delText>https://lib.osu.ru/search/elres/download/aHR0cDovL2FydGxpYi5vc3UucnUvd2ViL2Jvb2tzL21ldG9kX2FsbC80NTg3NV8yMDE3MDcwMy5wZGY%3D</w:delText>
        </w:r>
      </w:del>
    </w:p>
    <w:p w:rsidR="006A0F47" w:rsidDel="00662567" w:rsidRDefault="006A0F47" w:rsidP="00662567">
      <w:pPr>
        <w:ind w:firstLine="400"/>
        <w:jc w:val="both"/>
        <w:rPr>
          <w:del w:id="115" w:author="GKN" w:date="2023-04-14T10:02:00Z"/>
          <w:i/>
        </w:rPr>
      </w:pPr>
      <w:del w:id="116" w:author="GKN" w:date="2023-04-14T10:02:00Z">
        <w:r w:rsidDel="00662567">
          <w:delText xml:space="preserve">Павленко А. Н. Элементы тензорного анализа [Электронный ресурс]  / Павленко А. Н. - ГОУ ОГУ, 2007. Режим доступа: </w:delText>
        </w:r>
        <w:r w:rsidRPr="006A0F47" w:rsidDel="00662567">
          <w:delText>http://artlib.osu.ru/site_new/find-book</w:delText>
        </w:r>
      </w:del>
    </w:p>
    <w:p w:rsidR="006A0F47" w:rsidRPr="006A0F47" w:rsidDel="00662567" w:rsidRDefault="006A0F47" w:rsidP="006A0F47">
      <w:pPr>
        <w:pStyle w:val="ReportMain"/>
        <w:numPr>
          <w:ilvl w:val="0"/>
          <w:numId w:val="41"/>
        </w:numPr>
        <w:tabs>
          <w:tab w:val="left" w:pos="0"/>
          <w:tab w:val="left" w:pos="993"/>
        </w:tabs>
        <w:suppressAutoHyphens/>
        <w:ind w:left="0" w:firstLine="720"/>
        <w:jc w:val="both"/>
        <w:rPr>
          <w:del w:id="117" w:author="GKN" w:date="2023-04-14T10:02:00Z"/>
          <w:i/>
        </w:rPr>
      </w:pPr>
      <w:del w:id="118" w:author="GKN" w:date="2023-04-14T10:02:00Z">
        <w:r w:rsidDel="00662567">
          <w:delText>Павленко А. Н. Элементы векторного анализа [Электронный ресурс]  / Павленко А. Н. - ГОУ ОГУ, 2009.</w:delText>
        </w:r>
        <w:r w:rsidRPr="006A0F47" w:rsidDel="00662567">
          <w:delText xml:space="preserve"> </w:delText>
        </w:r>
        <w:r w:rsidDel="00662567">
          <w:delText xml:space="preserve">Режим доступа: </w:delText>
        </w:r>
        <w:r w:rsidRPr="006A0F47" w:rsidDel="00662567">
          <w:delText>http://artlib.osu.ru/site_new/find-book</w:delText>
        </w:r>
      </w:del>
    </w:p>
    <w:p w:rsidR="009073EE" w:rsidRPr="009073EE" w:rsidRDefault="009073EE" w:rsidP="004353C1">
      <w:pPr>
        <w:ind w:firstLine="400"/>
        <w:jc w:val="both"/>
        <w:rPr>
          <w:noProof/>
          <w:sz w:val="24"/>
          <w:szCs w:val="24"/>
          <w:lang w:eastAsia="ru-RU"/>
        </w:rPr>
      </w:pPr>
      <w:r w:rsidRPr="009073EE">
        <w:rPr>
          <w:noProof/>
          <w:sz w:val="24"/>
          <w:szCs w:val="24"/>
          <w:lang w:eastAsia="ru-RU"/>
        </w:rPr>
        <w:t xml:space="preserve">Не следует откладывать выполнение работы на конец семестра. Лучше всего выполнять задание сразу после того, как соответствующая тема была рассмотрена на лекционных и практических занятиях. </w:t>
      </w:r>
    </w:p>
    <w:p w:rsidR="009073EE" w:rsidRPr="009073EE" w:rsidRDefault="009073EE" w:rsidP="009073EE">
      <w:pPr>
        <w:ind w:firstLine="400"/>
        <w:jc w:val="both"/>
        <w:rPr>
          <w:sz w:val="24"/>
          <w:szCs w:val="24"/>
          <w:lang w:eastAsia="ru-RU"/>
        </w:rPr>
      </w:pPr>
      <w:r w:rsidRPr="009073EE">
        <w:rPr>
          <w:noProof/>
          <w:sz w:val="24"/>
          <w:szCs w:val="24"/>
          <w:lang w:eastAsia="ru-RU"/>
        </w:rPr>
        <w:t xml:space="preserve">Помните, что надо не только решить пример, но и знать соответствующие теоретические положения. </w:t>
      </w:r>
      <w:r w:rsidRPr="009073EE">
        <w:rPr>
          <w:sz w:val="24"/>
          <w:szCs w:val="24"/>
          <w:lang w:eastAsia="ru-RU"/>
        </w:rPr>
        <w:t>При подготовке к выполнению РГЗ необходимо изучить (повторить) соответствующие разделы по лекциям, пособиям и учебникам.</w:t>
      </w:r>
    </w:p>
    <w:p w:rsidR="009073EE" w:rsidRPr="009073EE" w:rsidRDefault="009073EE" w:rsidP="009073EE">
      <w:pPr>
        <w:ind w:firstLine="400"/>
        <w:jc w:val="both"/>
        <w:rPr>
          <w:sz w:val="24"/>
          <w:szCs w:val="24"/>
          <w:lang w:eastAsia="ru-RU"/>
        </w:rPr>
      </w:pPr>
      <w:r w:rsidRPr="009073EE">
        <w:rPr>
          <w:sz w:val="24"/>
          <w:szCs w:val="24"/>
          <w:lang w:eastAsia="ru-RU"/>
        </w:rPr>
        <w:t>При выполнении работы и ее оформлении необходимо придерживаться следующих правил:</w:t>
      </w:r>
    </w:p>
    <w:p w:rsidR="009073EE" w:rsidRPr="009073EE" w:rsidRDefault="009073EE" w:rsidP="009073EE">
      <w:pPr>
        <w:ind w:firstLine="400"/>
        <w:jc w:val="both"/>
        <w:rPr>
          <w:sz w:val="24"/>
          <w:szCs w:val="24"/>
          <w:lang w:eastAsia="ru-RU"/>
        </w:rPr>
      </w:pPr>
      <w:r w:rsidRPr="009073EE">
        <w:rPr>
          <w:sz w:val="24"/>
          <w:szCs w:val="24"/>
          <w:lang w:eastAsia="ru-RU"/>
        </w:rPr>
        <w:t>- работа должна быть выполнена в тетради, имеющей поля для замечаний рецензента. Чернила можно использовать любого цвета, кроме красного;</w:t>
      </w:r>
    </w:p>
    <w:p w:rsidR="009073EE" w:rsidRPr="009073EE" w:rsidRDefault="009073EE" w:rsidP="009073EE">
      <w:pPr>
        <w:ind w:firstLine="400"/>
        <w:jc w:val="both"/>
        <w:rPr>
          <w:sz w:val="24"/>
          <w:szCs w:val="24"/>
          <w:lang w:eastAsia="ru-RU"/>
        </w:rPr>
      </w:pPr>
      <w:r w:rsidRPr="009073EE">
        <w:rPr>
          <w:sz w:val="24"/>
          <w:szCs w:val="24"/>
          <w:lang w:eastAsia="ru-RU"/>
        </w:rPr>
        <w:t xml:space="preserve">- на обложке тетради должны быть ясно написаны фамилия студента, его инициалы, группа, номер варианта, название дисциплины; </w:t>
      </w:r>
      <w:r w:rsidR="0058126B">
        <w:rPr>
          <w:sz w:val="24"/>
          <w:szCs w:val="24"/>
          <w:lang w:eastAsia="ru-RU"/>
        </w:rPr>
        <w:t>т</w:t>
      </w:r>
      <w:r w:rsidR="0058126B" w:rsidRPr="008669E9">
        <w:rPr>
          <w:sz w:val="24"/>
          <w:szCs w:val="24"/>
          <w:lang w:eastAsia="ru-RU"/>
        </w:rPr>
        <w:t>итульный лист оформляется в соответствии со стандартом оформления студенческих работ СТО 02069024.101–2015 Работы студенческие (</w:t>
      </w:r>
      <w:hyperlink r:id="rId9" w:history="1">
        <w:r w:rsidR="0058126B" w:rsidRPr="008669E9">
          <w:rPr>
            <w:color w:val="6300C6"/>
            <w:sz w:val="24"/>
            <w:szCs w:val="24"/>
            <w:lang w:eastAsia="ru-RU"/>
          </w:rPr>
          <w:t>http://www.osu.ru/docs/official/standart/standart_101-2015_.pdf</w:t>
        </w:r>
      </w:hyperlink>
      <w:r w:rsidR="0058126B" w:rsidRPr="008669E9">
        <w:rPr>
          <w:sz w:val="24"/>
          <w:szCs w:val="24"/>
          <w:lang w:eastAsia="ru-RU"/>
        </w:rPr>
        <w:t>).</w:t>
      </w:r>
    </w:p>
    <w:p w:rsidR="009073EE" w:rsidRPr="009073EE" w:rsidRDefault="009073EE" w:rsidP="009073EE">
      <w:pPr>
        <w:ind w:firstLine="400"/>
        <w:jc w:val="both"/>
        <w:rPr>
          <w:sz w:val="24"/>
          <w:szCs w:val="24"/>
          <w:lang w:eastAsia="ru-RU"/>
        </w:rPr>
      </w:pPr>
      <w:r w:rsidRPr="009073EE">
        <w:rPr>
          <w:sz w:val="24"/>
          <w:szCs w:val="24"/>
          <w:lang w:eastAsia="ru-RU"/>
        </w:rPr>
        <w:t>- перед решением каждой задачи нужно привести полностью ее условие. В том случае, если несколько задач, из которых студент выбирает задачу своего варианта, имеют общую формулировку, следует, переписывая условие задачи, заменить общие данные конкретными из соответствующего номера;</w:t>
      </w:r>
    </w:p>
    <w:p w:rsidR="009073EE" w:rsidRPr="009073EE" w:rsidRDefault="009073EE" w:rsidP="009073EE">
      <w:pPr>
        <w:ind w:firstLine="400"/>
        <w:jc w:val="both"/>
        <w:rPr>
          <w:sz w:val="24"/>
          <w:szCs w:val="24"/>
          <w:lang w:eastAsia="ru-RU"/>
        </w:rPr>
      </w:pPr>
      <w:r w:rsidRPr="009073EE">
        <w:rPr>
          <w:sz w:val="24"/>
          <w:szCs w:val="24"/>
          <w:lang w:eastAsia="ru-RU"/>
        </w:rPr>
        <w:t>- следует придерживаться той последовательности при решении задач, в какой они даны в задании, строго сохраняя при этом нумерацию заданий;</w:t>
      </w:r>
    </w:p>
    <w:p w:rsidR="009073EE" w:rsidRPr="009073EE" w:rsidRDefault="009073EE" w:rsidP="009073EE">
      <w:pPr>
        <w:ind w:firstLine="400"/>
        <w:jc w:val="both"/>
        <w:rPr>
          <w:sz w:val="24"/>
          <w:szCs w:val="24"/>
          <w:lang w:eastAsia="ru-RU"/>
        </w:rPr>
      </w:pPr>
      <w:r w:rsidRPr="009073EE">
        <w:rPr>
          <w:sz w:val="24"/>
          <w:szCs w:val="24"/>
          <w:lang w:eastAsia="ru-RU"/>
        </w:rPr>
        <w:t>- в работу должны быть включены все задачи, указанные в задании по своему варианту. Работы, содержащие не все задания, а также содержащие задачи не своего варианта, не зачитываются;</w:t>
      </w:r>
    </w:p>
    <w:p w:rsidR="009073EE" w:rsidRPr="009073EE" w:rsidRDefault="009073EE" w:rsidP="009073EE">
      <w:pPr>
        <w:ind w:firstLine="400"/>
        <w:jc w:val="both"/>
        <w:rPr>
          <w:sz w:val="24"/>
          <w:szCs w:val="24"/>
          <w:lang w:eastAsia="ru-RU"/>
        </w:rPr>
      </w:pPr>
      <w:r w:rsidRPr="009073EE">
        <w:rPr>
          <w:sz w:val="24"/>
          <w:szCs w:val="24"/>
          <w:lang w:eastAsia="ru-RU"/>
        </w:rPr>
        <w:t>- решения задач должны сопровождаться развернутыми пояснениями; нужно привести в общем виде все используемые формулы с объяснением употребляемых обозначений; объяснить и мотивировать все действия по ходу решения; сделать необходимые чертежи. Чертежи должны быть выполнены в прямоугольной системе координат в полном соответствии с данными условиями задач и теми результатами, которые получены;</w:t>
      </w:r>
    </w:p>
    <w:p w:rsidR="009073EE" w:rsidRPr="009073EE" w:rsidRDefault="009073EE" w:rsidP="009073EE">
      <w:pPr>
        <w:ind w:firstLine="400"/>
        <w:jc w:val="both"/>
        <w:rPr>
          <w:sz w:val="24"/>
          <w:szCs w:val="24"/>
          <w:lang w:eastAsia="ru-RU"/>
        </w:rPr>
      </w:pPr>
      <w:r w:rsidRPr="009073EE">
        <w:rPr>
          <w:sz w:val="24"/>
          <w:szCs w:val="24"/>
          <w:lang w:eastAsia="ru-RU"/>
        </w:rPr>
        <w:t>- после получения прорецензированной работы (как не зачтенной, так и зачтенной) необходимо исправить все отмеченные преподавателем ошибки и недочеты выполнить все рекомендации преподавателя. Если работа получила в целом положительную оценку, но в ней есть отдельные недочеты (указанные в тетради), то нужно сделать соответствующие исправления и дополнения в той же тетради (после имеющихся решений и записи «Работа над ошибками») и на защите РГЗ. Если работа не зачтена, то ее необходимо в соответствии с требованиями частично или полностью переделать. Повторную работу надо выполнять в той же тетради (если есть место) или в новой тетради с надписью на обложке «Повторная», и вместе с не зачтенной работой направить ее на новую проверку. Вносить исправления в сам текст работы после ее рецензирования запрещается.</w:t>
      </w:r>
    </w:p>
    <w:p w:rsidR="009073EE" w:rsidRPr="009073EE" w:rsidRDefault="009073EE" w:rsidP="009073EE">
      <w:pPr>
        <w:ind w:firstLine="400"/>
        <w:jc w:val="both"/>
        <w:rPr>
          <w:sz w:val="24"/>
          <w:szCs w:val="24"/>
          <w:lang w:eastAsia="ru-RU"/>
        </w:rPr>
      </w:pPr>
      <w:r w:rsidRPr="009073EE">
        <w:rPr>
          <w:sz w:val="24"/>
          <w:szCs w:val="24"/>
          <w:lang w:eastAsia="ru-RU"/>
        </w:rPr>
        <w:t>Если вы испытываете затруднения в освоении теоретического или практического материала, то можете получить консультацию преподавателя.</w:t>
      </w:r>
    </w:p>
    <w:p w:rsidR="009073EE" w:rsidRPr="009073EE" w:rsidRDefault="009073EE" w:rsidP="009073EE">
      <w:pPr>
        <w:ind w:left="79" w:firstLine="400"/>
        <w:jc w:val="both"/>
        <w:rPr>
          <w:noProof/>
          <w:sz w:val="24"/>
          <w:szCs w:val="24"/>
          <w:lang w:eastAsia="ru-RU"/>
        </w:rPr>
      </w:pPr>
      <w:r w:rsidRPr="009073EE">
        <w:rPr>
          <w:noProof/>
          <w:sz w:val="24"/>
          <w:szCs w:val="24"/>
          <w:lang w:eastAsia="ru-RU"/>
        </w:rPr>
        <w:t>Необходимо приучать себя к анализу условий задачи: после внимательного ознакомления с условиями задачи  и выясне</w:t>
      </w:r>
      <w:r w:rsidRPr="009073EE">
        <w:rPr>
          <w:noProof/>
          <w:sz w:val="24"/>
          <w:szCs w:val="24"/>
          <w:lang w:eastAsia="ru-RU"/>
        </w:rPr>
        <w:softHyphen/>
        <w:t xml:space="preserve">ния, на каких законах и положениях оно должно основываться,  необходимо представить весь ход решения,  т. е.  наметить общую последовательность действий и только после этого приступать к  её выполнению. </w:t>
      </w:r>
    </w:p>
    <w:p w:rsidR="00083378" w:rsidRDefault="00083378">
      <w:pPr>
        <w:rPr>
          <w:ins w:id="119" w:author="GKN" w:date="2023-04-14T10:03:00Z"/>
          <w:b/>
          <w:color w:val="000000"/>
          <w:spacing w:val="7"/>
          <w:sz w:val="28"/>
          <w:szCs w:val="28"/>
          <w:lang w:eastAsia="ru-RU"/>
        </w:rPr>
      </w:pPr>
    </w:p>
    <w:p w:rsidR="00662567" w:rsidRDefault="00662567">
      <w:pPr>
        <w:rPr>
          <w:b/>
          <w:color w:val="000000"/>
          <w:spacing w:val="7"/>
          <w:sz w:val="28"/>
          <w:szCs w:val="28"/>
          <w:lang w:eastAsia="ru-RU"/>
        </w:rPr>
      </w:pPr>
    </w:p>
    <w:p w:rsidR="008669E9" w:rsidRPr="008669E9" w:rsidRDefault="009D222A" w:rsidP="009D222A">
      <w:pPr>
        <w:ind w:left="400"/>
        <w:jc w:val="center"/>
        <w:rPr>
          <w:b/>
          <w:color w:val="000000"/>
          <w:spacing w:val="7"/>
          <w:sz w:val="28"/>
          <w:szCs w:val="28"/>
          <w:lang w:eastAsia="ru-RU"/>
        </w:rPr>
      </w:pPr>
      <w:r>
        <w:rPr>
          <w:b/>
          <w:color w:val="000000"/>
          <w:spacing w:val="7"/>
          <w:sz w:val="28"/>
          <w:szCs w:val="28"/>
          <w:lang w:eastAsia="ru-RU"/>
        </w:rPr>
        <w:t xml:space="preserve">3.2 </w:t>
      </w:r>
      <w:r w:rsidR="008669E9" w:rsidRPr="008669E9">
        <w:rPr>
          <w:b/>
          <w:color w:val="000000"/>
          <w:spacing w:val="7"/>
          <w:sz w:val="28"/>
          <w:szCs w:val="28"/>
          <w:lang w:eastAsia="ru-RU"/>
        </w:rPr>
        <w:t>Методические указания по выполнению индивидуального творческого задания</w:t>
      </w:r>
    </w:p>
    <w:p w:rsidR="008669E9" w:rsidRPr="008669E9" w:rsidRDefault="008669E9" w:rsidP="008669E9">
      <w:pPr>
        <w:ind w:left="400"/>
        <w:jc w:val="center"/>
        <w:rPr>
          <w:b/>
          <w:noProof/>
          <w:sz w:val="24"/>
          <w:szCs w:val="24"/>
          <w:lang w:eastAsia="ru-RU"/>
        </w:rPr>
      </w:pPr>
    </w:p>
    <w:p w:rsidR="009073EE" w:rsidRDefault="009073EE" w:rsidP="009073EE">
      <w:pPr>
        <w:ind w:firstLine="400"/>
        <w:jc w:val="both"/>
        <w:rPr>
          <w:sz w:val="24"/>
          <w:szCs w:val="24"/>
        </w:rPr>
      </w:pPr>
      <w:r w:rsidRPr="009073EE">
        <w:rPr>
          <w:rFonts w:eastAsia="Calibri"/>
          <w:sz w:val="24"/>
          <w:szCs w:val="22"/>
        </w:rPr>
        <w:t>Выполнение ИТЗ направлено</w:t>
      </w:r>
      <w:r w:rsidRPr="009073EE">
        <w:rPr>
          <w:sz w:val="24"/>
          <w:szCs w:val="24"/>
        </w:rPr>
        <w:t xml:space="preserve"> на формирование умения работать с лекционным материалом, с учебниками и учебными пособиями, справочниками, различными интернет-ресурсами (указаны в </w:t>
      </w:r>
      <w:r w:rsidRPr="009073EE">
        <w:rPr>
          <w:sz w:val="24"/>
          <w:szCs w:val="24"/>
        </w:rPr>
        <w:lastRenderedPageBreak/>
        <w:t>рабочей программе дисциплины). Выполненное ИТЗ может представлять собой опорный план-конспект, сводную таблицу формул, обобщенную схему решения определенного типа задач и т.п.</w:t>
      </w:r>
    </w:p>
    <w:p w:rsidR="0095212D" w:rsidRPr="0095212D" w:rsidRDefault="0095212D" w:rsidP="0095212D">
      <w:pPr>
        <w:ind w:firstLine="400"/>
        <w:jc w:val="both"/>
        <w:rPr>
          <w:sz w:val="24"/>
          <w:szCs w:val="24"/>
        </w:rPr>
      </w:pPr>
      <w:r w:rsidRPr="0095212D">
        <w:rPr>
          <w:sz w:val="24"/>
          <w:szCs w:val="24"/>
        </w:rPr>
        <w:t>Например, по теме «Решение систем линейных уравнений» можно составить следующую опорную схему:</w:t>
      </w:r>
    </w:p>
    <w:p w:rsidR="0095212D" w:rsidRPr="0095212D" w:rsidRDefault="0095212D" w:rsidP="0095212D">
      <w:pPr>
        <w:ind w:right="40" w:firstLine="1049"/>
        <w:jc w:val="both"/>
        <w:rPr>
          <w:sz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tblGrid>
      <w:tr w:rsidR="0095212D" w:rsidRPr="0095212D" w:rsidTr="00AB7DE3">
        <w:trPr>
          <w:jc w:val="center"/>
        </w:trPr>
        <w:tc>
          <w:tcPr>
            <w:tcW w:w="9039" w:type="dxa"/>
            <w:tcBorders>
              <w:top w:val="nil"/>
              <w:left w:val="nil"/>
              <w:bottom w:val="nil"/>
              <w:right w:val="nil"/>
            </w:tcBorders>
            <w:hideMark/>
          </w:tcPr>
          <w:p w:rsidR="0095212D" w:rsidRPr="0095212D" w:rsidRDefault="0095212D" w:rsidP="0095212D">
            <w:pPr>
              <w:keepNext/>
              <w:ind w:firstLine="720"/>
              <w:outlineLvl w:val="0"/>
              <w:rPr>
                <w:sz w:val="24"/>
                <w:lang w:eastAsia="ru-RU"/>
              </w:rPr>
            </w:pPr>
            <w:r w:rsidRPr="0095212D">
              <w:rPr>
                <w:sz w:val="28"/>
                <w:lang w:eastAsia="ru-RU"/>
              </w:rPr>
              <w:t xml:space="preserve">                                           </w:t>
            </w:r>
            <w:r w:rsidRPr="0095212D">
              <w:rPr>
                <w:sz w:val="24"/>
                <w:lang w:eastAsia="ru-RU"/>
              </w:rPr>
              <w:t>СИСТЕМА</w:t>
            </w:r>
          </w:p>
        </w:tc>
      </w:tr>
    </w:tbl>
    <w:p w:rsidR="0095212D" w:rsidRPr="0095212D" w:rsidRDefault="00662567" w:rsidP="0095212D">
      <w:pPr>
        <w:rPr>
          <w:sz w:val="28"/>
          <w:lang w:eastAsia="ru-RU"/>
        </w:rPr>
      </w:pPr>
      <w:r>
        <w:rPr>
          <w:noProof/>
          <w:lang w:eastAsia="ru-RU"/>
        </w:rPr>
        <mc:AlternateContent>
          <mc:Choice Requires="wps">
            <w:drawing>
              <wp:anchor distT="0" distB="0" distL="114300" distR="114300" simplePos="0" relativeHeight="251654656" behindDoc="0" locked="0" layoutInCell="1" allowOverlap="1">
                <wp:simplePos x="0" y="0"/>
                <wp:positionH relativeFrom="column">
                  <wp:posOffset>3543300</wp:posOffset>
                </wp:positionH>
                <wp:positionV relativeFrom="paragraph">
                  <wp:posOffset>89535</wp:posOffset>
                </wp:positionV>
                <wp:extent cx="731520" cy="365760"/>
                <wp:effectExtent l="0" t="0" r="49530" b="5334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62223" id="Прямая соединительная линия 2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7.05pt" to="336.6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">
                <v:stroke endarrow="block"/>
              </v:line>
            </w:pict>
          </mc:Fallback>
        </mc:AlternateContent>
      </w:r>
      <w:r>
        <w:rPr>
          <w:noProof/>
          <w:lang w:eastAsia="ru-RU"/>
        </w:rPr>
        <mc:AlternateContent>
          <mc:Choice Requires="wps">
            <w:drawing>
              <wp:anchor distT="0" distB="0" distL="114300" distR="114300" simplePos="0" relativeHeight="251653632" behindDoc="0" locked="0" layoutInCell="1" allowOverlap="1">
                <wp:simplePos x="0" y="0"/>
                <wp:positionH relativeFrom="column">
                  <wp:posOffset>1485900</wp:posOffset>
                </wp:positionH>
                <wp:positionV relativeFrom="paragraph">
                  <wp:posOffset>89535</wp:posOffset>
                </wp:positionV>
                <wp:extent cx="822960" cy="365760"/>
                <wp:effectExtent l="38100" t="0" r="15240" b="5334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296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B4770" id="Прямая соединительная линия 20"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7.05pt" to="181.8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">
                <v:stroke endarrow="block"/>
              </v:line>
            </w:pict>
          </mc:Fallback>
        </mc:AlternateContent>
      </w:r>
    </w:p>
    <w:p w:rsidR="0095212D" w:rsidRPr="0095212D" w:rsidRDefault="0095212D" w:rsidP="0095212D">
      <w:pPr>
        <w:rPr>
          <w:sz w:val="28"/>
          <w:lang w:eastAsia="ru-RU"/>
        </w:rPr>
      </w:pPr>
    </w:p>
    <w:tbl>
      <w:tblPr>
        <w:tblW w:w="0" w:type="auto"/>
        <w:jc w:val="center"/>
        <w:tblLayout w:type="fixed"/>
        <w:tblLook w:val="04A0" w:firstRow="1" w:lastRow="0" w:firstColumn="1" w:lastColumn="0" w:noHBand="0" w:noVBand="1"/>
      </w:tblPr>
      <w:tblGrid>
        <w:gridCol w:w="4283"/>
        <w:gridCol w:w="4846"/>
      </w:tblGrid>
      <w:tr w:rsidR="0095212D" w:rsidRPr="0095212D" w:rsidTr="00AB7DE3">
        <w:trPr>
          <w:jc w:val="center"/>
        </w:trPr>
        <w:tc>
          <w:tcPr>
            <w:tcW w:w="4283" w:type="dxa"/>
            <w:hideMark/>
          </w:tcPr>
          <w:p w:rsidR="0095212D" w:rsidRPr="0095212D" w:rsidRDefault="0095212D" w:rsidP="0095212D">
            <w:pPr>
              <w:jc w:val="center"/>
              <w:rPr>
                <w:sz w:val="24"/>
                <w:szCs w:val="24"/>
                <w:u w:val="single"/>
                <w:lang w:eastAsia="ru-RU"/>
              </w:rPr>
            </w:pPr>
            <w:r w:rsidRPr="0095212D">
              <w:rPr>
                <w:sz w:val="24"/>
                <w:szCs w:val="24"/>
                <w:u w:val="single"/>
                <w:lang w:eastAsia="ru-RU"/>
              </w:rPr>
              <w:t>однородная</w:t>
            </w:r>
          </w:p>
          <w:p w:rsidR="0095212D" w:rsidRPr="0095212D" w:rsidRDefault="0095212D" w:rsidP="0095212D">
            <w:pPr>
              <w:jc w:val="center"/>
              <w:rPr>
                <w:sz w:val="24"/>
                <w:szCs w:val="24"/>
                <w:lang w:eastAsia="ru-RU"/>
              </w:rPr>
            </w:pPr>
            <w:r w:rsidRPr="0095212D">
              <w:rPr>
                <w:sz w:val="24"/>
                <w:szCs w:val="24"/>
                <w:lang w:eastAsia="ru-RU"/>
              </w:rPr>
              <w:t>(если все свободные</w:t>
            </w:r>
          </w:p>
          <w:p w:rsidR="0095212D" w:rsidRPr="0095212D" w:rsidRDefault="0095212D" w:rsidP="0095212D">
            <w:pPr>
              <w:jc w:val="center"/>
              <w:rPr>
                <w:sz w:val="24"/>
                <w:szCs w:val="24"/>
                <w:lang w:eastAsia="ru-RU"/>
              </w:rPr>
            </w:pPr>
            <w:r w:rsidRPr="0095212D">
              <w:rPr>
                <w:sz w:val="24"/>
                <w:szCs w:val="24"/>
                <w:lang w:eastAsia="ru-RU"/>
              </w:rPr>
              <w:t>члены равны нулю)</w:t>
            </w:r>
          </w:p>
        </w:tc>
        <w:tc>
          <w:tcPr>
            <w:tcW w:w="4846" w:type="dxa"/>
            <w:hideMark/>
          </w:tcPr>
          <w:p w:rsidR="0095212D" w:rsidRPr="0095212D" w:rsidRDefault="0095212D" w:rsidP="0095212D">
            <w:pPr>
              <w:keepNext/>
              <w:jc w:val="center"/>
              <w:outlineLvl w:val="1"/>
              <w:rPr>
                <w:sz w:val="24"/>
                <w:szCs w:val="24"/>
                <w:u w:val="single"/>
                <w:lang w:eastAsia="ru-RU"/>
              </w:rPr>
            </w:pPr>
            <w:r w:rsidRPr="0095212D">
              <w:rPr>
                <w:sz w:val="24"/>
                <w:szCs w:val="24"/>
                <w:u w:val="single"/>
                <w:lang w:eastAsia="ru-RU"/>
              </w:rPr>
              <w:t>неоднородная</w:t>
            </w:r>
          </w:p>
          <w:p w:rsidR="0095212D" w:rsidRPr="0095212D" w:rsidRDefault="0095212D" w:rsidP="0095212D">
            <w:pPr>
              <w:jc w:val="center"/>
              <w:rPr>
                <w:sz w:val="24"/>
                <w:szCs w:val="24"/>
                <w:lang w:eastAsia="ru-RU"/>
              </w:rPr>
            </w:pPr>
            <w:r w:rsidRPr="0095212D">
              <w:rPr>
                <w:sz w:val="24"/>
                <w:szCs w:val="24"/>
                <w:lang w:eastAsia="ru-RU"/>
              </w:rPr>
              <w:t>(если среди свободных членов</w:t>
            </w:r>
          </w:p>
          <w:p w:rsidR="0095212D" w:rsidRPr="0095212D" w:rsidRDefault="0095212D" w:rsidP="0095212D">
            <w:pPr>
              <w:jc w:val="center"/>
              <w:rPr>
                <w:sz w:val="24"/>
                <w:szCs w:val="24"/>
                <w:lang w:eastAsia="ru-RU"/>
              </w:rPr>
            </w:pPr>
            <w:r w:rsidRPr="0095212D">
              <w:rPr>
                <w:sz w:val="24"/>
                <w:szCs w:val="24"/>
                <w:lang w:eastAsia="ru-RU"/>
              </w:rPr>
              <w:t>есть отличные от нуля)</w:t>
            </w:r>
          </w:p>
        </w:tc>
      </w:tr>
    </w:tbl>
    <w:p w:rsidR="0095212D" w:rsidRPr="0095212D" w:rsidRDefault="00662567" w:rsidP="0095212D">
      <w:pPr>
        <w:rPr>
          <w:sz w:val="24"/>
          <w:szCs w:val="24"/>
          <w:lang w:eastAsia="ru-RU"/>
        </w:rPr>
      </w:pPr>
      <w:r>
        <w:rPr>
          <w:noProof/>
          <w:lang w:eastAsia="ru-RU"/>
        </w:rPr>
        <mc:AlternateContent>
          <mc:Choice Requires="wps">
            <w:drawing>
              <wp:anchor distT="0" distB="0" distL="114300" distR="114300" simplePos="0" relativeHeight="251658752" behindDoc="0" locked="0" layoutInCell="0" allowOverlap="1">
                <wp:simplePos x="0" y="0"/>
                <wp:positionH relativeFrom="column">
                  <wp:posOffset>1508760</wp:posOffset>
                </wp:positionH>
                <wp:positionV relativeFrom="paragraph">
                  <wp:posOffset>49530</wp:posOffset>
                </wp:positionV>
                <wp:extent cx="182880" cy="457200"/>
                <wp:effectExtent l="0" t="0" r="64770" b="571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6FEDC" id="Прямая соединительная линия 1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8pt,3.9pt" to="133.2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" o:allowincell="f">
                <v:stroke endarrow="block"/>
              </v:line>
            </w:pict>
          </mc:Fallback>
        </mc:AlternateContent>
      </w:r>
      <w:r>
        <w:rPr>
          <w:noProof/>
          <w:lang w:eastAsia="ru-RU"/>
        </w:rPr>
        <mc:AlternateContent>
          <mc:Choice Requires="wps">
            <w:drawing>
              <wp:anchor distT="0" distB="0" distL="114300" distR="114300" simplePos="0" relativeHeight="251655680" behindDoc="0" locked="0" layoutInCell="0" allowOverlap="1">
                <wp:simplePos x="0" y="0"/>
                <wp:positionH relativeFrom="column">
                  <wp:posOffset>594360</wp:posOffset>
                </wp:positionH>
                <wp:positionV relativeFrom="paragraph">
                  <wp:posOffset>49530</wp:posOffset>
                </wp:positionV>
                <wp:extent cx="182880" cy="457200"/>
                <wp:effectExtent l="38100" t="0" r="26670" b="571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43EAB" id="Прямая соединительная линия 18"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3.9pt" to="61.2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" o:allowincell="f">
                <v:stroke endarrow="block"/>
              </v:line>
            </w:pict>
          </mc:Fallback>
        </mc:AlternateContent>
      </w:r>
      <w:r>
        <w:rPr>
          <w:noProof/>
          <w:lang w:eastAsia="ru-RU"/>
        </w:rPr>
        <mc:AlternateContent>
          <mc:Choice Requires="wps">
            <w:drawing>
              <wp:anchor distT="0" distB="0" distL="114300" distR="114300" simplePos="0" relativeHeight="251657728" behindDoc="0" locked="0" layoutInCell="0" allowOverlap="1">
                <wp:simplePos x="0" y="0"/>
                <wp:positionH relativeFrom="column">
                  <wp:posOffset>4343400</wp:posOffset>
                </wp:positionH>
                <wp:positionV relativeFrom="paragraph">
                  <wp:posOffset>57150</wp:posOffset>
                </wp:positionV>
                <wp:extent cx="182880" cy="365760"/>
                <wp:effectExtent l="0" t="0" r="64770" b="5334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32A2FD" id="Прямая соединительная линия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4.5pt" to="356.4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" o:allowincell="f">
                <v:stroke endarrow="block"/>
              </v:line>
            </w:pict>
          </mc:Fallback>
        </mc:AlternateContent>
      </w:r>
      <w:r>
        <w:rPr>
          <w:noProof/>
          <w:lang w:eastAsia="ru-RU"/>
        </w:rPr>
        <mc:AlternateContent>
          <mc:Choice Requires="wps">
            <w:drawing>
              <wp:anchor distT="0" distB="0" distL="114300" distR="114300" simplePos="0" relativeHeight="251656704" behindDoc="0" locked="0" layoutInCell="0" allowOverlap="1">
                <wp:simplePos x="0" y="0"/>
                <wp:positionH relativeFrom="column">
                  <wp:posOffset>3429000</wp:posOffset>
                </wp:positionH>
                <wp:positionV relativeFrom="paragraph">
                  <wp:posOffset>57150</wp:posOffset>
                </wp:positionV>
                <wp:extent cx="182880" cy="365760"/>
                <wp:effectExtent l="38100" t="0" r="26670" b="5334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BCB8D4" id="Прямая соединительная линия 16"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4.5pt" to="284.4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" o:allowincell="f">
                <v:stroke endarrow="block"/>
              </v:line>
            </w:pict>
          </mc:Fallback>
        </mc:AlternateContent>
      </w:r>
    </w:p>
    <w:p w:rsidR="0095212D" w:rsidRPr="0095212D" w:rsidRDefault="0095212D" w:rsidP="0095212D">
      <w:pPr>
        <w:rPr>
          <w:sz w:val="24"/>
          <w:szCs w:val="24"/>
          <w:lang w:eastAsia="ru-RU"/>
        </w:rPr>
      </w:pPr>
    </w:p>
    <w:p w:rsidR="0095212D" w:rsidRPr="0095212D" w:rsidRDefault="0095212D" w:rsidP="0095212D">
      <w:pPr>
        <w:rPr>
          <w:sz w:val="24"/>
          <w:szCs w:val="24"/>
          <w:lang w:eastAsia="ru-RU"/>
        </w:rPr>
      </w:pPr>
    </w:p>
    <w:tbl>
      <w:tblPr>
        <w:tblW w:w="0" w:type="auto"/>
        <w:tblLayout w:type="fixed"/>
        <w:tblLook w:val="04A0" w:firstRow="1" w:lastRow="0" w:firstColumn="1" w:lastColumn="0" w:noHBand="0" w:noVBand="1"/>
      </w:tblPr>
      <w:tblGrid>
        <w:gridCol w:w="2235"/>
        <w:gridCol w:w="2126"/>
        <w:gridCol w:w="2126"/>
        <w:gridCol w:w="2552"/>
      </w:tblGrid>
      <w:tr w:rsidR="0095212D" w:rsidRPr="0095212D" w:rsidTr="00AB7DE3">
        <w:tc>
          <w:tcPr>
            <w:tcW w:w="2235" w:type="dxa"/>
            <w:hideMark/>
          </w:tcPr>
          <w:p w:rsidR="0095212D" w:rsidRPr="0095212D" w:rsidRDefault="0095212D" w:rsidP="0095212D">
            <w:pPr>
              <w:rPr>
                <w:sz w:val="24"/>
                <w:szCs w:val="24"/>
                <w:u w:val="single"/>
                <w:lang w:eastAsia="ru-RU"/>
              </w:rPr>
            </w:pPr>
            <w:r w:rsidRPr="0095212D">
              <w:rPr>
                <w:sz w:val="24"/>
                <w:szCs w:val="24"/>
                <w:u w:val="single"/>
                <w:lang w:eastAsia="ru-RU"/>
              </w:rPr>
              <w:t>единственное</w:t>
            </w:r>
          </w:p>
          <w:p w:rsidR="0095212D" w:rsidRPr="0095212D" w:rsidRDefault="0095212D" w:rsidP="0095212D">
            <w:pPr>
              <w:rPr>
                <w:sz w:val="24"/>
                <w:szCs w:val="24"/>
                <w:lang w:eastAsia="ru-RU"/>
              </w:rPr>
            </w:pPr>
            <w:r w:rsidRPr="0095212D">
              <w:rPr>
                <w:sz w:val="24"/>
                <w:szCs w:val="24"/>
                <w:u w:val="single"/>
                <w:lang w:eastAsia="ru-RU"/>
              </w:rPr>
              <w:t xml:space="preserve"> </w:t>
            </w:r>
            <w:r w:rsidRPr="0095212D">
              <w:rPr>
                <w:sz w:val="24"/>
                <w:szCs w:val="24"/>
                <w:lang w:eastAsia="ru-RU"/>
              </w:rPr>
              <w:t>решение-нулевое</w:t>
            </w:r>
          </w:p>
          <w:p w:rsidR="0095212D" w:rsidRPr="0095212D" w:rsidRDefault="0095212D" w:rsidP="0095212D">
            <w:pPr>
              <w:jc w:val="center"/>
              <w:rPr>
                <w:sz w:val="24"/>
                <w:szCs w:val="24"/>
                <w:lang w:eastAsia="ru-RU"/>
              </w:rPr>
            </w:pPr>
            <w:r w:rsidRPr="0095212D">
              <w:rPr>
                <w:sz w:val="24"/>
                <w:szCs w:val="24"/>
                <w:lang w:eastAsia="ru-RU"/>
              </w:rPr>
              <w:t>(если  ранг равен числу неизвестных)</w:t>
            </w:r>
          </w:p>
        </w:tc>
        <w:tc>
          <w:tcPr>
            <w:tcW w:w="2126" w:type="dxa"/>
            <w:hideMark/>
          </w:tcPr>
          <w:p w:rsidR="0095212D" w:rsidRPr="0095212D" w:rsidRDefault="0095212D" w:rsidP="0095212D">
            <w:pPr>
              <w:jc w:val="center"/>
              <w:rPr>
                <w:sz w:val="24"/>
                <w:szCs w:val="24"/>
                <w:u w:val="single"/>
                <w:lang w:eastAsia="ru-RU"/>
              </w:rPr>
            </w:pPr>
            <w:r w:rsidRPr="0095212D">
              <w:rPr>
                <w:sz w:val="24"/>
                <w:szCs w:val="24"/>
                <w:u w:val="single"/>
                <w:lang w:eastAsia="ru-RU"/>
              </w:rPr>
              <w:t>множество</w:t>
            </w:r>
          </w:p>
          <w:p w:rsidR="0095212D" w:rsidRPr="0095212D" w:rsidRDefault="0095212D" w:rsidP="0095212D">
            <w:pPr>
              <w:jc w:val="center"/>
              <w:rPr>
                <w:sz w:val="24"/>
                <w:szCs w:val="24"/>
                <w:lang w:eastAsia="ru-RU"/>
              </w:rPr>
            </w:pPr>
            <w:r w:rsidRPr="0095212D">
              <w:rPr>
                <w:sz w:val="24"/>
                <w:szCs w:val="24"/>
                <w:lang w:eastAsia="ru-RU"/>
              </w:rPr>
              <w:t>решений</w:t>
            </w:r>
          </w:p>
          <w:p w:rsidR="0095212D" w:rsidRPr="0095212D" w:rsidRDefault="0095212D" w:rsidP="0095212D">
            <w:pPr>
              <w:jc w:val="center"/>
              <w:rPr>
                <w:sz w:val="24"/>
                <w:szCs w:val="24"/>
                <w:lang w:eastAsia="ru-RU"/>
              </w:rPr>
            </w:pPr>
            <w:r w:rsidRPr="0095212D">
              <w:rPr>
                <w:sz w:val="24"/>
                <w:szCs w:val="24"/>
                <w:lang w:eastAsia="ru-RU"/>
              </w:rPr>
              <w:t>(если ранг меньше числа неизвестных)</w:t>
            </w:r>
          </w:p>
        </w:tc>
        <w:tc>
          <w:tcPr>
            <w:tcW w:w="2126" w:type="dxa"/>
            <w:hideMark/>
          </w:tcPr>
          <w:p w:rsidR="0095212D" w:rsidRPr="0095212D" w:rsidRDefault="0095212D" w:rsidP="0095212D">
            <w:pPr>
              <w:jc w:val="center"/>
              <w:rPr>
                <w:sz w:val="24"/>
                <w:szCs w:val="24"/>
                <w:u w:val="single"/>
                <w:lang w:eastAsia="ru-RU"/>
              </w:rPr>
            </w:pPr>
            <w:r w:rsidRPr="0095212D">
              <w:rPr>
                <w:sz w:val="24"/>
                <w:szCs w:val="24"/>
                <w:u w:val="single"/>
                <w:lang w:eastAsia="ru-RU"/>
              </w:rPr>
              <w:t>совместная</w:t>
            </w:r>
          </w:p>
          <w:p w:rsidR="0095212D" w:rsidRPr="0095212D" w:rsidRDefault="0095212D" w:rsidP="0095212D">
            <w:pPr>
              <w:jc w:val="center"/>
              <w:rPr>
                <w:sz w:val="24"/>
                <w:szCs w:val="24"/>
                <w:lang w:eastAsia="ru-RU"/>
              </w:rPr>
            </w:pPr>
            <w:r w:rsidRPr="0095212D">
              <w:rPr>
                <w:sz w:val="24"/>
                <w:szCs w:val="24"/>
                <w:lang w:eastAsia="ru-RU"/>
              </w:rPr>
              <w:t>(если ранги основной и расширенной матриц равны)</w:t>
            </w:r>
          </w:p>
        </w:tc>
        <w:tc>
          <w:tcPr>
            <w:tcW w:w="2552" w:type="dxa"/>
            <w:hideMark/>
          </w:tcPr>
          <w:p w:rsidR="0095212D" w:rsidRPr="0095212D" w:rsidRDefault="0095212D" w:rsidP="0095212D">
            <w:pPr>
              <w:jc w:val="center"/>
              <w:rPr>
                <w:sz w:val="24"/>
                <w:szCs w:val="24"/>
                <w:u w:val="single"/>
                <w:lang w:eastAsia="ru-RU"/>
              </w:rPr>
            </w:pPr>
            <w:r w:rsidRPr="0095212D">
              <w:rPr>
                <w:sz w:val="24"/>
                <w:szCs w:val="24"/>
                <w:u w:val="single"/>
                <w:lang w:eastAsia="ru-RU"/>
              </w:rPr>
              <w:t>несовместная</w:t>
            </w:r>
          </w:p>
          <w:p w:rsidR="0095212D" w:rsidRPr="0095212D" w:rsidRDefault="0095212D" w:rsidP="0095212D">
            <w:pPr>
              <w:jc w:val="center"/>
              <w:rPr>
                <w:sz w:val="24"/>
                <w:szCs w:val="24"/>
                <w:lang w:eastAsia="ru-RU"/>
              </w:rPr>
            </w:pPr>
            <w:r w:rsidRPr="0095212D">
              <w:rPr>
                <w:sz w:val="24"/>
                <w:szCs w:val="24"/>
                <w:lang w:eastAsia="ru-RU"/>
              </w:rPr>
              <w:t>(если ранги основной и расширенной матриц не равны)</w:t>
            </w:r>
          </w:p>
        </w:tc>
      </w:tr>
    </w:tbl>
    <w:p w:rsidR="0095212D" w:rsidRPr="0095212D" w:rsidRDefault="00662567" w:rsidP="0095212D">
      <w:pPr>
        <w:rPr>
          <w:sz w:val="28"/>
          <w:lang w:eastAsia="ru-RU"/>
        </w:rPr>
      </w:pPr>
      <w:r>
        <w:rPr>
          <w:noProof/>
          <w:lang w:eastAsia="ru-RU"/>
        </w:rPr>
        <mc:AlternateContent>
          <mc:Choice Requires="wps">
            <w:drawing>
              <wp:anchor distT="0" distB="0" distL="114300" distR="114300" simplePos="0" relativeHeight="251659776" behindDoc="0" locked="0" layoutInCell="1" allowOverlap="1">
                <wp:simplePos x="0" y="0"/>
                <wp:positionH relativeFrom="column">
                  <wp:posOffset>1485900</wp:posOffset>
                </wp:positionH>
                <wp:positionV relativeFrom="paragraph">
                  <wp:posOffset>63500</wp:posOffset>
                </wp:positionV>
                <wp:extent cx="274320" cy="457200"/>
                <wp:effectExtent l="38100" t="0" r="30480" b="571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D4669" id="Прямая соединительная линия 15"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5pt" to="138.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">
                <v:stroke endarrow="block"/>
              </v:line>
            </w:pict>
          </mc:Fallback>
        </mc:AlternateContent>
      </w:r>
      <w:r>
        <w:rPr>
          <w:noProof/>
          <w:lang w:eastAsia="ru-RU"/>
        </w:rPr>
        <mc:AlternateContent>
          <mc:Choice Requires="wps">
            <w:drawing>
              <wp:anchor distT="0" distB="0" distL="114300" distR="114300" simplePos="0" relativeHeight="251660800" behindDoc="0" locked="0" layoutInCell="1" allowOverlap="1">
                <wp:simplePos x="0" y="0"/>
                <wp:positionH relativeFrom="column">
                  <wp:posOffset>2971800</wp:posOffset>
                </wp:positionH>
                <wp:positionV relativeFrom="paragraph">
                  <wp:posOffset>63500</wp:posOffset>
                </wp:positionV>
                <wp:extent cx="182880" cy="457200"/>
                <wp:effectExtent l="38100" t="0" r="26670" b="571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68A91" id="Прямая соединительная линия 14"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5pt" to="248.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">
                <v:stroke endarrow="block"/>
              </v:line>
            </w:pict>
          </mc:Fallback>
        </mc:AlternateContent>
      </w:r>
      <w:r>
        <w:rPr>
          <w:noProof/>
          <w:lang w:eastAsia="ru-RU"/>
        </w:rPr>
        <mc:AlternateContent>
          <mc:Choice Requires="wps">
            <w:drawing>
              <wp:anchor distT="0" distB="0" distL="114300" distR="114300" simplePos="0" relativeHeight="251661824" behindDoc="0" locked="0" layoutInCell="1" allowOverlap="1">
                <wp:simplePos x="0" y="0"/>
                <wp:positionH relativeFrom="column">
                  <wp:posOffset>4343400</wp:posOffset>
                </wp:positionH>
                <wp:positionV relativeFrom="paragraph">
                  <wp:posOffset>63500</wp:posOffset>
                </wp:positionV>
                <wp:extent cx="914400" cy="457200"/>
                <wp:effectExtent l="0" t="0" r="76200" b="571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988738" id="Прямая соединительная линия 1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5pt" to="41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">
                <v:stroke endarrow="block"/>
              </v:line>
            </w:pict>
          </mc:Fallback>
        </mc:AlternateContent>
      </w:r>
    </w:p>
    <w:p w:rsidR="0095212D" w:rsidRPr="0095212D" w:rsidRDefault="0095212D" w:rsidP="0095212D">
      <w:pPr>
        <w:rPr>
          <w:sz w:val="28"/>
          <w:lang w:eastAsia="ru-RU"/>
        </w:rPr>
      </w:pPr>
    </w:p>
    <w:p w:rsidR="0095212D" w:rsidRPr="0095212D" w:rsidRDefault="0095212D" w:rsidP="0095212D">
      <w:pPr>
        <w:rPr>
          <w:sz w:val="28"/>
          <w:lang w:eastAsia="ru-RU"/>
        </w:rPr>
      </w:pPr>
    </w:p>
    <w:tbl>
      <w:tblPr>
        <w:tblW w:w="0" w:type="auto"/>
        <w:tblLayout w:type="fixed"/>
        <w:tblLook w:val="04A0" w:firstRow="1" w:lastRow="0" w:firstColumn="1" w:lastColumn="0" w:noHBand="0" w:noVBand="1"/>
      </w:tblPr>
      <w:tblGrid>
        <w:gridCol w:w="3510"/>
        <w:gridCol w:w="2694"/>
        <w:gridCol w:w="2835"/>
        <w:gridCol w:w="2321"/>
        <w:gridCol w:w="2840"/>
      </w:tblGrid>
      <w:tr w:rsidR="0095212D" w:rsidRPr="0095212D" w:rsidTr="00AB7DE3">
        <w:tc>
          <w:tcPr>
            <w:tcW w:w="3510" w:type="dxa"/>
            <w:hideMark/>
          </w:tcPr>
          <w:p w:rsidR="0095212D" w:rsidRPr="0095212D" w:rsidRDefault="0095212D" w:rsidP="0095212D">
            <w:pPr>
              <w:jc w:val="center"/>
              <w:rPr>
                <w:sz w:val="24"/>
                <w:szCs w:val="24"/>
                <w:lang w:eastAsia="ru-RU"/>
              </w:rPr>
            </w:pPr>
            <w:r w:rsidRPr="0095212D">
              <w:rPr>
                <w:sz w:val="24"/>
                <w:szCs w:val="24"/>
                <w:lang w:eastAsia="ru-RU"/>
              </w:rPr>
              <w:t>выбираем базисный минор, базисные неизвестные, параметры, выражаем базисные неизвестные через параметры, записываем общее решение системы</w:t>
            </w:r>
          </w:p>
        </w:tc>
        <w:tc>
          <w:tcPr>
            <w:tcW w:w="2694" w:type="dxa"/>
            <w:hideMark/>
          </w:tcPr>
          <w:p w:rsidR="0095212D" w:rsidRPr="0095212D" w:rsidRDefault="0095212D" w:rsidP="0095212D">
            <w:pPr>
              <w:rPr>
                <w:sz w:val="24"/>
                <w:szCs w:val="24"/>
                <w:u w:val="single"/>
                <w:lang w:eastAsia="ru-RU"/>
              </w:rPr>
            </w:pPr>
            <w:r w:rsidRPr="0095212D">
              <w:rPr>
                <w:sz w:val="24"/>
                <w:szCs w:val="24"/>
                <w:u w:val="single"/>
                <w:lang w:eastAsia="ru-RU"/>
              </w:rPr>
              <w:t xml:space="preserve">единственное </w:t>
            </w:r>
          </w:p>
          <w:p w:rsidR="0095212D" w:rsidRPr="0095212D" w:rsidRDefault="0095212D" w:rsidP="0095212D">
            <w:pPr>
              <w:rPr>
                <w:sz w:val="24"/>
                <w:szCs w:val="24"/>
                <w:lang w:eastAsia="ru-RU"/>
              </w:rPr>
            </w:pPr>
            <w:r w:rsidRPr="0095212D">
              <w:rPr>
                <w:sz w:val="24"/>
                <w:szCs w:val="24"/>
                <w:lang w:eastAsia="ru-RU"/>
              </w:rPr>
              <w:t>решение-нулевое</w:t>
            </w:r>
          </w:p>
          <w:p w:rsidR="0095212D" w:rsidRPr="0095212D" w:rsidRDefault="0095212D" w:rsidP="0095212D">
            <w:pPr>
              <w:jc w:val="center"/>
              <w:rPr>
                <w:sz w:val="24"/>
                <w:szCs w:val="24"/>
                <w:lang w:eastAsia="ru-RU"/>
              </w:rPr>
            </w:pPr>
            <w:r w:rsidRPr="0095212D">
              <w:rPr>
                <w:sz w:val="24"/>
                <w:szCs w:val="24"/>
                <w:lang w:eastAsia="ru-RU"/>
              </w:rPr>
              <w:t>(если  ранг равен числу неизвестных)</w:t>
            </w:r>
          </w:p>
        </w:tc>
        <w:tc>
          <w:tcPr>
            <w:tcW w:w="2835" w:type="dxa"/>
            <w:hideMark/>
          </w:tcPr>
          <w:p w:rsidR="0095212D" w:rsidRPr="0095212D" w:rsidRDefault="0095212D" w:rsidP="0095212D">
            <w:pPr>
              <w:jc w:val="center"/>
              <w:rPr>
                <w:sz w:val="24"/>
                <w:szCs w:val="24"/>
                <w:u w:val="single"/>
                <w:lang w:eastAsia="ru-RU"/>
              </w:rPr>
            </w:pPr>
            <w:r w:rsidRPr="0095212D">
              <w:rPr>
                <w:sz w:val="24"/>
                <w:szCs w:val="24"/>
                <w:u w:val="single"/>
                <w:lang w:eastAsia="ru-RU"/>
              </w:rPr>
              <w:t>множество</w:t>
            </w:r>
          </w:p>
          <w:p w:rsidR="0095212D" w:rsidRPr="0095212D" w:rsidRDefault="0095212D" w:rsidP="0095212D">
            <w:pPr>
              <w:jc w:val="center"/>
              <w:rPr>
                <w:sz w:val="24"/>
                <w:szCs w:val="24"/>
                <w:lang w:eastAsia="ru-RU"/>
              </w:rPr>
            </w:pPr>
            <w:r w:rsidRPr="0095212D">
              <w:rPr>
                <w:sz w:val="24"/>
                <w:szCs w:val="24"/>
                <w:lang w:eastAsia="ru-RU"/>
              </w:rPr>
              <w:t>решений</w:t>
            </w:r>
          </w:p>
          <w:p w:rsidR="0095212D" w:rsidRPr="0095212D" w:rsidRDefault="0095212D" w:rsidP="0095212D">
            <w:pPr>
              <w:jc w:val="center"/>
              <w:rPr>
                <w:sz w:val="24"/>
                <w:szCs w:val="24"/>
                <w:lang w:eastAsia="ru-RU"/>
              </w:rPr>
            </w:pPr>
            <w:r w:rsidRPr="0095212D">
              <w:rPr>
                <w:sz w:val="24"/>
                <w:szCs w:val="24"/>
                <w:lang w:eastAsia="ru-RU"/>
              </w:rPr>
              <w:t>(если ранг меньше числа неизвестных)</w:t>
            </w:r>
          </w:p>
        </w:tc>
        <w:tc>
          <w:tcPr>
            <w:tcW w:w="2321" w:type="dxa"/>
          </w:tcPr>
          <w:p w:rsidR="0095212D" w:rsidRPr="0095212D" w:rsidRDefault="0095212D" w:rsidP="0095212D">
            <w:pPr>
              <w:rPr>
                <w:sz w:val="24"/>
                <w:szCs w:val="24"/>
                <w:lang w:eastAsia="ru-RU"/>
              </w:rPr>
            </w:pPr>
          </w:p>
        </w:tc>
        <w:tc>
          <w:tcPr>
            <w:tcW w:w="2840" w:type="dxa"/>
          </w:tcPr>
          <w:p w:rsidR="0095212D" w:rsidRPr="0095212D" w:rsidRDefault="0095212D" w:rsidP="0095212D">
            <w:pPr>
              <w:rPr>
                <w:sz w:val="24"/>
                <w:szCs w:val="24"/>
                <w:lang w:eastAsia="ru-RU"/>
              </w:rPr>
            </w:pPr>
          </w:p>
        </w:tc>
      </w:tr>
    </w:tbl>
    <w:p w:rsidR="0095212D" w:rsidRPr="0095212D" w:rsidRDefault="00662567" w:rsidP="0095212D">
      <w:pPr>
        <w:rPr>
          <w:sz w:val="24"/>
          <w:szCs w:val="24"/>
          <w:lang w:eastAsia="ru-RU"/>
        </w:rPr>
      </w:pPr>
      <w:r>
        <w:rPr>
          <w:noProof/>
          <w:lang w:eastAsia="ru-RU"/>
        </w:rPr>
        <mc:AlternateContent>
          <mc:Choice Requires="wps">
            <w:drawing>
              <wp:anchor distT="0" distB="0" distL="114300" distR="114300" simplePos="0" relativeHeight="251663872" behindDoc="0" locked="0" layoutInCell="1" allowOverlap="1">
                <wp:simplePos x="0" y="0"/>
                <wp:positionH relativeFrom="column">
                  <wp:posOffset>4572000</wp:posOffset>
                </wp:positionH>
                <wp:positionV relativeFrom="paragraph">
                  <wp:posOffset>78740</wp:posOffset>
                </wp:positionV>
                <wp:extent cx="182880" cy="365760"/>
                <wp:effectExtent l="0" t="0" r="64770" b="5334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D2AEE" id="Прямая соединительная линия 1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6.2pt" to="374.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">
                <v:stroke endarrow="block"/>
              </v:line>
            </w:pict>
          </mc:Fallback>
        </mc:AlternateContent>
      </w:r>
      <w:r>
        <w:rPr>
          <w:noProof/>
          <w:lang w:eastAsia="ru-RU"/>
        </w:rPr>
        <mc:AlternateContent>
          <mc:Choice Requires="wps">
            <w:drawing>
              <wp:anchor distT="0" distB="0" distL="114300" distR="114300" simplePos="0" relativeHeight="251662848" behindDoc="0" locked="0" layoutInCell="1" allowOverlap="1">
                <wp:simplePos x="0" y="0"/>
                <wp:positionH relativeFrom="column">
                  <wp:posOffset>2514600</wp:posOffset>
                </wp:positionH>
                <wp:positionV relativeFrom="paragraph">
                  <wp:posOffset>78740</wp:posOffset>
                </wp:positionV>
                <wp:extent cx="182880" cy="365760"/>
                <wp:effectExtent l="38100" t="0" r="26670" b="533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39CD8C" id="Прямая соединительная линия 11"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2pt" to="212.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">
                <v:stroke endarrow="block"/>
              </v:line>
            </w:pict>
          </mc:Fallback>
        </mc:AlternateContent>
      </w:r>
    </w:p>
    <w:p w:rsidR="0095212D" w:rsidRPr="0095212D" w:rsidRDefault="0095212D" w:rsidP="0095212D">
      <w:pPr>
        <w:rPr>
          <w:sz w:val="24"/>
          <w:szCs w:val="24"/>
          <w:lang w:eastAsia="ru-RU"/>
        </w:rPr>
      </w:pPr>
    </w:p>
    <w:tbl>
      <w:tblPr>
        <w:tblW w:w="0" w:type="auto"/>
        <w:tblInd w:w="2093" w:type="dxa"/>
        <w:tblLayout w:type="fixed"/>
        <w:tblLook w:val="04A0" w:firstRow="1" w:lastRow="0" w:firstColumn="1" w:lastColumn="0" w:noHBand="0" w:noVBand="1"/>
      </w:tblPr>
      <w:tblGrid>
        <w:gridCol w:w="3402"/>
        <w:gridCol w:w="4252"/>
      </w:tblGrid>
      <w:tr w:rsidR="0095212D" w:rsidRPr="0095212D" w:rsidTr="00AB7DE3">
        <w:tc>
          <w:tcPr>
            <w:tcW w:w="3402" w:type="dxa"/>
            <w:hideMark/>
          </w:tcPr>
          <w:p w:rsidR="0095212D" w:rsidRPr="0095212D" w:rsidRDefault="0095212D" w:rsidP="0095212D">
            <w:pPr>
              <w:jc w:val="center"/>
              <w:rPr>
                <w:sz w:val="24"/>
                <w:szCs w:val="24"/>
                <w:lang w:eastAsia="ru-RU"/>
              </w:rPr>
            </w:pPr>
            <w:r w:rsidRPr="0095212D">
              <w:rPr>
                <w:sz w:val="24"/>
                <w:szCs w:val="24"/>
                <w:lang w:eastAsia="ru-RU"/>
              </w:rPr>
              <w:t>решаем методом Крамера</w:t>
            </w:r>
          </w:p>
        </w:tc>
        <w:tc>
          <w:tcPr>
            <w:tcW w:w="4252" w:type="dxa"/>
            <w:hideMark/>
          </w:tcPr>
          <w:p w:rsidR="0095212D" w:rsidRPr="0095212D" w:rsidRDefault="0095212D" w:rsidP="0095212D">
            <w:pPr>
              <w:jc w:val="center"/>
              <w:rPr>
                <w:sz w:val="24"/>
                <w:szCs w:val="24"/>
                <w:lang w:eastAsia="ru-RU"/>
              </w:rPr>
            </w:pPr>
            <w:r w:rsidRPr="0095212D">
              <w:rPr>
                <w:sz w:val="24"/>
                <w:szCs w:val="24"/>
                <w:lang w:eastAsia="ru-RU"/>
              </w:rPr>
              <w:t>выбираем базисный минор, базисные неизвестные, параметры, выражаем базисные неизвестные через параметры, записываем общее решение системы</w:t>
            </w:r>
          </w:p>
        </w:tc>
      </w:tr>
    </w:tbl>
    <w:p w:rsidR="00083378" w:rsidRDefault="00083378" w:rsidP="009073EE">
      <w:pPr>
        <w:ind w:firstLine="400"/>
        <w:jc w:val="both"/>
        <w:rPr>
          <w:sz w:val="24"/>
          <w:szCs w:val="24"/>
        </w:rPr>
      </w:pPr>
    </w:p>
    <w:p w:rsidR="004D30D0" w:rsidRPr="009073EE" w:rsidRDefault="004D30D0" w:rsidP="009073EE">
      <w:pPr>
        <w:ind w:firstLine="400"/>
        <w:jc w:val="both"/>
        <w:rPr>
          <w:sz w:val="24"/>
          <w:szCs w:val="24"/>
        </w:rPr>
      </w:pPr>
      <w:r>
        <w:rPr>
          <w:sz w:val="24"/>
          <w:szCs w:val="24"/>
        </w:rPr>
        <w:t>Например, начало таблицы по поверхностям второго порядка:</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0"/>
        <w:gridCol w:w="5037"/>
      </w:tblGrid>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position w:val="-12"/>
                <w:sz w:val="24"/>
                <w:szCs w:val="24"/>
                <w:lang w:val="en-US" w:eastAsia="ru-RU"/>
              </w:rPr>
              <w:object w:dxaOrig="42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21.75pt" o:ole="" fillcolor="window">
                  <v:imagedata r:id="rId10" o:title=""/>
                </v:shape>
                <o:OLEObject Type="Embed" ProgID="Equation.3" ShapeID="_x0000_i1025" DrawAspect="Content" ObjectID="_1742977750" r:id="rId11"/>
              </w:object>
            </w:r>
            <w:r w:rsidRPr="004D30D0">
              <w:rPr>
                <w:rFonts w:cs="Courier New"/>
                <w:sz w:val="24"/>
                <w:szCs w:val="24"/>
                <w:lang w:eastAsia="ru-RU"/>
              </w:rPr>
              <w:t xml:space="preserve"> сфера с центром в точке </w:t>
            </w:r>
            <w:r w:rsidRPr="004D30D0">
              <w:rPr>
                <w:rFonts w:cs="Courier New"/>
                <w:position w:val="-12"/>
                <w:sz w:val="24"/>
                <w:szCs w:val="24"/>
                <w:lang w:eastAsia="ru-RU"/>
              </w:rPr>
              <w:object w:dxaOrig="1300" w:dyaOrig="380">
                <v:shape id="_x0000_i1026" type="#_x0000_t75" style="width:64.5pt;height:18.75pt" o:ole="">
                  <v:imagedata r:id="rId12" o:title=""/>
                </v:shape>
                <o:OLEObject Type="Embed" ProgID="Equation.3" ShapeID="_x0000_i1026" DrawAspect="Content" ObjectID="_1742977751" r:id="rId13"/>
              </w:object>
            </w:r>
            <w:r w:rsidRPr="004D30D0">
              <w:rPr>
                <w:rFonts w:cs="Courier New"/>
                <w:sz w:val="24"/>
                <w:szCs w:val="24"/>
                <w:lang w:eastAsia="ru-RU"/>
              </w:rPr>
              <w:t xml:space="preserve"> и радиусом </w:t>
            </w:r>
            <w:r w:rsidRPr="004D30D0">
              <w:rPr>
                <w:rFonts w:cs="Courier New"/>
                <w:position w:val="-12"/>
                <w:sz w:val="24"/>
                <w:szCs w:val="24"/>
                <w:lang w:eastAsia="ru-RU"/>
              </w:rPr>
              <w:object w:dxaOrig="300" w:dyaOrig="360">
                <v:shape id="_x0000_i1027" type="#_x0000_t75" style="width:15pt;height:18pt" o:ole="">
                  <v:imagedata r:id="rId14" o:title=""/>
                </v:shape>
                <o:OLEObject Type="Embed" ProgID="Equation.3" ShapeID="_x0000_i1027" DrawAspect="Content" ObjectID="_1742977752" r:id="rId15"/>
              </w:object>
            </w:r>
            <w:r w:rsidRPr="004D30D0">
              <w:rPr>
                <w:rFonts w:cs="Courier New"/>
                <w:sz w:val="24"/>
                <w:szCs w:val="24"/>
                <w:lang w:eastAsia="ru-RU"/>
              </w:rPr>
              <w:t>.</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rPr>
                <w:rFonts w:cs="Courier New"/>
                <w:sz w:val="24"/>
                <w:szCs w:val="24"/>
                <w:lang w:eastAsia="ru-RU"/>
              </w:rPr>
            </w:pPr>
          </w:p>
        </w:tc>
        <w:tc>
          <w:tcPr>
            <w:tcW w:w="2487" w:type="pct"/>
            <w:shd w:val="clear" w:color="auto" w:fill="auto"/>
            <w:vAlign w:val="center"/>
          </w:tcPr>
          <w:p w:rsidR="004D30D0" w:rsidRPr="004D30D0" w:rsidRDefault="00662567" w:rsidP="004D30D0">
            <w:pPr>
              <w:rPr>
                <w:rFonts w:cs="Courier New"/>
                <w:sz w:val="24"/>
                <w:szCs w:val="24"/>
                <w:lang w:eastAsia="ru-RU"/>
              </w:rPr>
            </w:pPr>
            <w:r>
              <w:rPr>
                <w:noProof/>
                <w:lang w:eastAsia="ru-RU"/>
              </w:rPr>
              <mc:AlternateContent>
                <mc:Choice Requires="wpg">
                  <w:drawing>
                    <wp:anchor distT="0" distB="0" distL="114300" distR="114300" simplePos="0" relativeHeight="251651584" behindDoc="0" locked="0" layoutInCell="1" allowOverlap="1">
                      <wp:simplePos x="0" y="0"/>
                      <wp:positionH relativeFrom="column">
                        <wp:posOffset>165100</wp:posOffset>
                      </wp:positionH>
                      <wp:positionV relativeFrom="paragraph">
                        <wp:posOffset>71755</wp:posOffset>
                      </wp:positionV>
                      <wp:extent cx="2490470" cy="1602105"/>
                      <wp:effectExtent l="0" t="38100" r="43180" b="55245"/>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0470" cy="1602105"/>
                                <a:chOff x="4047" y="5358"/>
                                <a:chExt cx="5358" cy="3648"/>
                              </a:xfrm>
                            </wpg:grpSpPr>
                            <wps:wsp>
                              <wps:cNvPr id="29" name="Oval 308"/>
                              <wps:cNvSpPr>
                                <a:spLocks noChangeArrowheads="1"/>
                              </wps:cNvSpPr>
                              <wps:spPr bwMode="auto">
                                <a:xfrm>
                                  <a:off x="4275" y="5985"/>
                                  <a:ext cx="1710" cy="159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Oval 309"/>
                              <wps:cNvSpPr>
                                <a:spLocks noChangeArrowheads="1"/>
                              </wps:cNvSpPr>
                              <wps:spPr bwMode="auto">
                                <a:xfrm>
                                  <a:off x="4788" y="5985"/>
                                  <a:ext cx="684" cy="1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Freeform 310"/>
                              <wps:cNvSpPr>
                                <a:spLocks/>
                              </wps:cNvSpPr>
                              <wps:spPr bwMode="auto">
                                <a:xfrm>
                                  <a:off x="4902" y="5985"/>
                                  <a:ext cx="228" cy="1596"/>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11"/>
                              <wps:cNvSpPr>
                                <a:spLocks/>
                              </wps:cNvSpPr>
                              <wps:spPr bwMode="auto">
                                <a:xfrm rot="-10800000">
                                  <a:off x="5130" y="5985"/>
                                  <a:ext cx="228" cy="1596"/>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12"/>
                              <wps:cNvSpPr>
                                <a:spLocks/>
                              </wps:cNvSpPr>
                              <wps:spPr bwMode="auto">
                                <a:xfrm rot="-5400000">
                                  <a:off x="5016" y="6099"/>
                                  <a:ext cx="228" cy="1710"/>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13"/>
                              <wps:cNvSpPr>
                                <a:spLocks/>
                              </wps:cNvSpPr>
                              <wps:spPr bwMode="auto">
                                <a:xfrm rot="-16200000">
                                  <a:off x="5016" y="5928"/>
                                  <a:ext cx="228" cy="1710"/>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Line 314"/>
                              <wps:cNvCnPr/>
                              <wps:spPr bwMode="auto">
                                <a:xfrm>
                                  <a:off x="4161" y="6840"/>
                                  <a:ext cx="20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15"/>
                              <wps:cNvCnPr/>
                              <wps:spPr bwMode="auto">
                                <a:xfrm>
                                  <a:off x="5130" y="5586"/>
                                  <a:ext cx="0" cy="23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16"/>
                              <wps:cNvCnPr/>
                              <wps:spPr bwMode="auto">
                                <a:xfrm flipH="1">
                                  <a:off x="4047" y="6042"/>
                                  <a:ext cx="2109" cy="1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17"/>
                              <wps:cNvCnPr/>
                              <wps:spPr bwMode="auto">
                                <a:xfrm>
                                  <a:off x="6384" y="5358"/>
                                  <a:ext cx="0" cy="3021"/>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39" name="Line 318"/>
                              <wps:cNvCnPr/>
                              <wps:spPr bwMode="auto">
                                <a:xfrm>
                                  <a:off x="4560" y="7809"/>
                                  <a:ext cx="4845"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0" name="Line 319"/>
                              <wps:cNvCnPr/>
                              <wps:spPr bwMode="auto">
                                <a:xfrm flipH="1">
                                  <a:off x="5244" y="6783"/>
                                  <a:ext cx="2166" cy="2223"/>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693AD8" id="Группа 28" o:spid="_x0000_s1026" style="position:absolute;margin-left:13pt;margin-top:5.65pt;width:196.1pt;height:126.15pt;z-index:251651584" coordorigin="4047,5358" coordsize="535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">
                      <v:oval id="Oval 308" o:spid="_x0000_s1027" style="position:absolute;left:4275;top:5985;width:1710;height:15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309" o:spid="_x0000_s1028" style="position:absolute;left:4788;top:5985;width:684;height: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shape id="Freeform 310" o:spid="_x0000_s1029" style="position:absolute;left:4902;top:5985;width:228;height:1596;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G0JsQA&#10;AADbAAAADwAAAGRycy9kb3ducmV2LnhtbESPQWsCMRSE74L/ITyhF9GsLUrZGqV0KUgpgmvBHh+b&#10;52Zx87Ikqa7/vhEEj8PMfMMs171txZl8aBwrmE0zEMSV0w3XCn72n5NXECEia2wdk4IrBVivhoMl&#10;5tpdeEfnMtYiQTjkqMDE2OVShsqQxTB1HXHyjs5bjEn6WmqPlwS3rXzOsoW02HBaMNjRh6HqVP5Z&#10;Baf5wYyLzJZFgfi1LY9+8fvtlXoa9e9vICL18RG+tzdawcsMb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htCbEAAAA2wAAAA8AAAAAAAAAAAAAAAAAmAIAAGRycy9k&#10;b3ducmV2LnhtbFBLBQYAAAAABAAEAPUAAACJAwAAAAA=&#10;" path="m228,1596c161,1581,95,1567,57,1425,19,1283,,940,,741,,542,29,351,57,228,85,105,152,38,171,e" filled="f">
                        <v:path arrowok="t" o:connecttype="custom" o:connectlocs="228,1596;57,1425;0,741;57,228;171,0" o:connectangles="0,0,0,0,0"/>
                      </v:shape>
                      <v:shape id="Freeform 311" o:spid="_x0000_s1030" style="position:absolute;left:5130;top:5985;width:228;height:1596;rotation:18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PFZsUA&#10;AADbAAAADwAAAGRycy9kb3ducmV2LnhtbESPQWvCQBSE7wX/w/KE3urGREWiq7QJBS8empbi8ZF9&#10;JsHs2zS71eivdwtCj8PMfMOst4NpxZl611hWMJ1EIIhLqxuuFHx9vr8sQTiPrLG1TAqu5GC7GT2t&#10;MdX2wh90LnwlAoRdigpq77tUSlfWZNBNbEccvKPtDfog+0rqHi8BbloZR9FCGmw4LNTYUVZTeSp+&#10;jYL57fsty35cksfRsNgfs8MsLw5KPY+H1xUIT4P/Dz/aO60gieHvS/g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s8VmxQAAANsAAAAPAAAAAAAAAAAAAAAAAJgCAABkcnMv&#10;ZG93bnJldi54bWxQSwUGAAAAAAQABAD1AAAAigMAAAAA&#10;" path="m228,1596c161,1581,95,1567,57,1425,19,1283,,940,,741,,542,29,351,57,228,85,105,152,38,171,e" filled="f">
                        <v:stroke dashstyle="dash"/>
                        <v:path arrowok="t" o:connecttype="custom" o:connectlocs="228,1596;57,1425;0,741;57,228;171,0" o:connectangles="0,0,0,0,0"/>
                      </v:shape>
                      <v:shape id="Freeform 312" o:spid="_x0000_s1031" style="position:absolute;left:5016;top:6099;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cFsAA&#10;AADbAAAADwAAAGRycy9kb3ducmV2LnhtbESPQYvCMBSE78L+h/AWvNl0FYp0jSLCglddBb09mrdt&#10;sXkpSUzrvzfCgsdhZr5hVpvRdCKS861lBV9ZDoK4srrlWsHp92e2BOEDssbOMil4kIfN+mOywlLb&#10;gQ8Uj6EWCcK+RAVNCH0ppa8aMugz2xMn7886gyFJV0vtcEhw08l5nhfSYMtpocGedg1Vt+PdKHBF&#10;QcMlHFqMy+1wruI13l2v1PRz3H6DCDSGd/i/vdcKFgt4fUk/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cFsAAAADbAAAADwAAAAAAAAAAAAAAAACYAgAAZHJzL2Rvd25y&#10;ZXYueG1sUEsFBgAAAAAEAAQA9QAAAIUDAAAAAA==&#10;" path="m228,1596c161,1581,95,1567,57,1425,19,1283,,940,,741,,542,29,351,57,228,85,105,152,38,171,e" filled="f">
                        <v:path arrowok="t" o:connecttype="custom" o:connectlocs="228,1710;57,1527;0,794;57,244;171,0" o:connectangles="0,0,0,0,0"/>
                      </v:shape>
                      <v:shape id="Freeform 313" o:spid="_x0000_s1032" style="position:absolute;left:5016;top:5928;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JgPMQA&#10;AADbAAAADwAAAGRycy9kb3ducmV2LnhtbESPQWvCQBSE70L/w/KE3nQTKzakrlJEwVNL00Kvj+wz&#10;CWbfxuxTo7++Wyj0OMzMN8xyPbhWXagPjWcD6TQBRVx623Bl4OtzN8lABUG22HomAzcKsF49jJaY&#10;W3/lD7oUUqkI4ZCjgVqky7UOZU0Ow9R3xNE7+N6hRNlX2vZ4jXDX6lmSLLTDhuNCjR1taiqPxdkZ&#10;eD+9ZcX9nj2n8i2b7dGmi+28NeZxPLy+gBIa5D/8195bA09z+P0Sf4B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iYDzEAAAA2wAAAA8AAAAAAAAAAAAAAAAAmAIAAGRycy9k&#10;b3ducmV2LnhtbFBLBQYAAAAABAAEAPUAAACJAwAAAAA=&#10;" path="m228,1596c161,1581,95,1567,57,1425,19,1283,,940,,741,,542,29,351,57,228,85,105,152,38,171,e" filled="f">
                        <v:stroke dashstyle="dash"/>
                        <v:path arrowok="t" o:connecttype="custom" o:connectlocs="228,1710;57,1527;0,794;57,244;171,0" o:connectangles="0,0,0,0,0"/>
                      </v:shape>
                      <v:line id="Line 314" o:spid="_x0000_s1033" style="position:absolute;visibility:visible;mso-wrap-style:square" from="4161,6840" to="6213,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15" o:spid="_x0000_s1034" style="position:absolute;visibility:visible;mso-wrap-style:square" from="5130,5586" to="5130,7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16" o:spid="_x0000_s1035" style="position:absolute;flip:x;visibility:visible;mso-wrap-style:square" from="4047,6042" to="6156,7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md8YAAADbAAAADwAAAGRycy9kb3ducmV2LnhtbESPQUvDQBSE74X+h+UVvIjd1IrWNJtS&#10;BKGHXqyS4u2ZfWZDsm/j7trGf+8KQo/DzHzDFJvR9uJEPrSOFSzmGQji2umWGwVvr883KxAhImvs&#10;HZOCHwqwKaeTAnPtzvxCp0NsRIJwyFGBiXHIpQy1IYth7gbi5H06bzEm6RupPZ4T3PbyNsvupcWW&#10;04LBgZ4M1d3h2yqQq/31l99+3HVVdzw+mqquhve9UlezcbsGEWmMl/B/e6cVLB/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f5nfGAAAA2wAAAA8AAAAAAAAA&#10;AAAAAAAAoQIAAGRycy9kb3ducmV2LnhtbFBLBQYAAAAABAAEAPkAAACUAwAAAAA=&#10;"/>
                      <v:line id="Line 317" o:spid="_x0000_s1036" style="position:absolute;visibility:visible;mso-wrap-style:square" from="6384,5358" to="6384,8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sR9L8AAADbAAAADwAAAGRycy9kb3ducmV2LnhtbERPS2vCQBC+F/oflin0VjdRLJq6SrEV&#10;9eYLvI7ZMQlmZ0N2q/HfOwehx4/vPZl1rlZXakPl2UDaS0AR595WXBg47BcfI1AhIlusPZOBOwWY&#10;TV9fJphZf+MtXXexUBLCIUMDZYxNpnXIS3IYer4hFu7sW4dRYFto2+JNwl2t+0nyqR1WLA0lNjQv&#10;Kb/s/pz0nk8D+r2k1WaYLH+Ofp2OuaiNeX/rvr9AReriv/jpXlkDAxkrX+QH6Ok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zsR9L8AAADbAAAADwAAAAAAAAAAAAAAAACh&#10;AgAAZHJzL2Rvd25yZXYueG1sUEsFBgAAAAAEAAQA+QAAAI0DAAAAAA==&#10;">
                        <v:stroke startarrow="open"/>
                      </v:line>
                      <v:line id="Line 318" o:spid="_x0000_s1037" style="position:absolute;visibility:visible;mso-wrap-style:square" from="4560,7809" to="9405,7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xLj8QAAADbAAAADwAAAGRycy9kb3ducmV2LnhtbESP0WrCQBRE34X+w3ILvohuamnV6CpS&#10;EEofCqZ+wDV7TRazd2N2jdGvdwuCj8PMnGEWq85WoqXGG8cK3kYJCOLcacOFgt3fZjgF4QOyxsox&#10;KbiSh9XypbfAVLsLb6nNQiEihH2KCsoQ6lRKn5dk0Y9cTRy9g2sshiibQuoGLxFuKzlOkk9p0XBc&#10;KLGmr5LyY3a2Cj7M6TQ5nH+rdv2Ds729DcxeklL91249BxGoC8/wo/2tFbzP4P9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EuPxAAAANsAAAAPAAAAAAAAAAAA&#10;AAAAAKECAABkcnMvZG93bnJldi54bWxQSwUGAAAAAAQABAD5AAAAkgMAAAAA&#10;">
                        <v:stroke endarrow="open"/>
                      </v:line>
                      <v:line id="Line 319" o:spid="_x0000_s1038" style="position:absolute;flip:x;visibility:visible;mso-wrap-style:square" from="5244,6783" to="7410,9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dVsbwAAADbAAAADwAAAGRycy9kb3ducmV2LnhtbERPzQ7BQBC+S7zDZiRubAkiZQkSiYsD&#10;6j66oy3d2aa7qt7eHiSOX77/5bo1pWiodoVlBaNhBII4tbrgTEFy2Q/mIJxH1lhaJgUfcrBedTtL&#10;jLV984mas89ECGEXo4Lc+yqW0qU5GXRDWxEH7m5rgz7AOpO6xncIN6UcR9FMGiw4NORY0S6n9Hl+&#10;GQWtvU2z62b7PD0mo+Or2SYf7SOl+r12swDhqfV/8c990AomYX34En6AXH0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CdVsbwAAADbAAAADwAAAAAAAAAAAAAAAAChAgAA&#10;ZHJzL2Rvd25yZXYueG1sUEsFBgAAAAAEAAQA+QAAAIoDAAAAAA==&#10;">
                        <v:stroke endarrow="open"/>
                      </v:line>
                    </v:group>
                  </w:pict>
                </mc:Fallback>
              </mc:AlternateContent>
            </w:r>
          </w:p>
        </w:tc>
      </w:tr>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sz w:val="24"/>
                <w:szCs w:val="24"/>
                <w:lang w:eastAsia="ru-RU"/>
              </w:rPr>
              <w:br w:type="page"/>
            </w:r>
            <w:r w:rsidRPr="004D30D0">
              <w:rPr>
                <w:rFonts w:cs="Courier New"/>
                <w:b/>
                <w:position w:val="-28"/>
                <w:sz w:val="24"/>
                <w:szCs w:val="24"/>
                <w:lang w:val="en-US" w:eastAsia="ru-RU"/>
              </w:rPr>
              <w:object w:dxaOrig="1980" w:dyaOrig="760">
                <v:shape id="_x0000_i1028" type="#_x0000_t75" style="width:99pt;height:38.25pt" o:ole="" fillcolor="window">
                  <v:imagedata r:id="rId16" o:title=""/>
                </v:shape>
                <o:OLEObject Type="Embed" ProgID="Equation.3" ShapeID="_x0000_i1028" DrawAspect="Content" ObjectID="_1742977753" r:id="rId17"/>
              </w:object>
            </w: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эллипсоид (трехосный эллипсоид). </w:t>
            </w:r>
          </w:p>
          <w:p w:rsidR="004D30D0" w:rsidRPr="004D30D0" w:rsidRDefault="004D30D0" w:rsidP="004D30D0">
            <w:pPr>
              <w:rPr>
                <w:rFonts w:cs="Courier New"/>
                <w:sz w:val="24"/>
                <w:szCs w:val="24"/>
                <w:lang w:eastAsia="ru-RU"/>
              </w:rPr>
            </w:pPr>
            <w:r w:rsidRPr="004D30D0">
              <w:rPr>
                <w:rFonts w:cs="Courier New"/>
                <w:sz w:val="24"/>
                <w:szCs w:val="24"/>
                <w:lang w:eastAsia="ru-RU"/>
              </w:rPr>
              <w:lastRenderedPageBreak/>
              <w:t>В сечении эллипсоида плоскостями, параллельными координатным плоскостям, получаются эллипсы с различными осями.</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Сфера – частный случай эллипсоида при </w:t>
            </w:r>
            <w:r w:rsidRPr="004D30D0">
              <w:rPr>
                <w:rFonts w:cs="Courier New"/>
                <w:i/>
                <w:sz w:val="24"/>
                <w:szCs w:val="24"/>
                <w:lang w:val="en-US" w:eastAsia="ru-RU"/>
              </w:rPr>
              <w:t>a</w:t>
            </w:r>
            <w:r w:rsidRPr="004D30D0">
              <w:rPr>
                <w:rFonts w:cs="Courier New"/>
                <w:i/>
                <w:sz w:val="24"/>
                <w:szCs w:val="24"/>
                <w:lang w:eastAsia="ru-RU"/>
              </w:rPr>
              <w:t>=</w:t>
            </w:r>
            <w:r w:rsidRPr="004D30D0">
              <w:rPr>
                <w:rFonts w:cs="Courier New"/>
                <w:i/>
                <w:sz w:val="24"/>
                <w:szCs w:val="24"/>
                <w:lang w:val="en-US" w:eastAsia="ru-RU"/>
              </w:rPr>
              <w:t>b</w:t>
            </w:r>
            <w:r w:rsidRPr="004D30D0">
              <w:rPr>
                <w:rFonts w:cs="Courier New"/>
                <w:i/>
                <w:sz w:val="24"/>
                <w:szCs w:val="24"/>
                <w:lang w:eastAsia="ru-RU"/>
              </w:rPr>
              <w:t>=</w:t>
            </w:r>
            <w:r w:rsidRPr="004D30D0">
              <w:rPr>
                <w:rFonts w:cs="Courier New"/>
                <w:i/>
                <w:sz w:val="24"/>
                <w:szCs w:val="24"/>
                <w:lang w:val="en-US" w:eastAsia="ru-RU"/>
              </w:rPr>
              <w:t>c</w:t>
            </w:r>
            <w:r w:rsidRPr="004D30D0">
              <w:rPr>
                <w:rFonts w:cs="Courier New"/>
                <w:sz w:val="24"/>
                <w:szCs w:val="24"/>
                <w:lang w:eastAsia="ru-RU"/>
              </w:rPr>
              <w:t>.</w:t>
            </w:r>
          </w:p>
        </w:tc>
        <w:tc>
          <w:tcPr>
            <w:tcW w:w="2487" w:type="pct"/>
            <w:shd w:val="clear" w:color="auto" w:fill="auto"/>
            <w:vAlign w:val="center"/>
          </w:tcPr>
          <w:p w:rsidR="004D30D0" w:rsidRPr="004D30D0" w:rsidRDefault="00662567" w:rsidP="004D30D0">
            <w:pPr>
              <w:rPr>
                <w:rFonts w:cs="Courier New"/>
                <w:noProof/>
                <w:sz w:val="24"/>
                <w:szCs w:val="24"/>
                <w:lang w:eastAsia="ru-RU"/>
              </w:rPr>
            </w:pPr>
            <w:r>
              <w:rPr>
                <w:noProof/>
                <w:lang w:eastAsia="ru-RU"/>
              </w:rPr>
              <w:lastRenderedPageBreak/>
              <mc:AlternateContent>
                <mc:Choice Requires="wpg">
                  <w:drawing>
                    <wp:anchor distT="0" distB="0" distL="114300" distR="114300" simplePos="0" relativeHeight="251652608" behindDoc="0" locked="0" layoutInCell="1" allowOverlap="1">
                      <wp:simplePos x="0" y="0"/>
                      <wp:positionH relativeFrom="column">
                        <wp:posOffset>179070</wp:posOffset>
                      </wp:positionH>
                      <wp:positionV relativeFrom="paragraph">
                        <wp:posOffset>80645</wp:posOffset>
                      </wp:positionV>
                      <wp:extent cx="2579370" cy="1588135"/>
                      <wp:effectExtent l="0" t="38100" r="30480" b="3111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9370" cy="1588135"/>
                                <a:chOff x="3990" y="11685"/>
                                <a:chExt cx="4644" cy="2620"/>
                              </a:xfrm>
                            </wpg:grpSpPr>
                            <wps:wsp>
                              <wps:cNvPr id="2" name="Oval 321"/>
                              <wps:cNvSpPr>
                                <a:spLocks noChangeArrowheads="1"/>
                              </wps:cNvSpPr>
                              <wps:spPr bwMode="auto">
                                <a:xfrm>
                                  <a:off x="4416" y="12481"/>
                                  <a:ext cx="3249" cy="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Freeform 322"/>
                              <wps:cNvSpPr>
                                <a:spLocks/>
                              </wps:cNvSpPr>
                              <wps:spPr bwMode="auto">
                                <a:xfrm>
                                  <a:off x="6971" y="12595"/>
                                  <a:ext cx="67" cy="912"/>
                                </a:xfrm>
                                <a:custGeom>
                                  <a:avLst/>
                                  <a:gdLst>
                                    <a:gd name="T0" fmla="*/ 0 w 67"/>
                                    <a:gd name="T1" fmla="*/ 912 h 912"/>
                                    <a:gd name="T2" fmla="*/ 57 w 67"/>
                                    <a:gd name="T3" fmla="*/ 684 h 912"/>
                                    <a:gd name="T4" fmla="*/ 57 w 67"/>
                                    <a:gd name="T5" fmla="*/ 228 h 912"/>
                                    <a:gd name="T6" fmla="*/ 0 w 67"/>
                                    <a:gd name="T7" fmla="*/ 0 h 912"/>
                                  </a:gdLst>
                                  <a:ahLst/>
                                  <a:cxnLst>
                                    <a:cxn ang="0">
                                      <a:pos x="T0" y="T1"/>
                                    </a:cxn>
                                    <a:cxn ang="0">
                                      <a:pos x="T2" y="T3"/>
                                    </a:cxn>
                                    <a:cxn ang="0">
                                      <a:pos x="T4" y="T5"/>
                                    </a:cxn>
                                    <a:cxn ang="0">
                                      <a:pos x="T6" y="T7"/>
                                    </a:cxn>
                                  </a:cxnLst>
                                  <a:rect l="0" t="0" r="r" b="b"/>
                                  <a:pathLst>
                                    <a:path w="67" h="912">
                                      <a:moveTo>
                                        <a:pt x="0" y="912"/>
                                      </a:moveTo>
                                      <a:cubicBezTo>
                                        <a:pt x="23" y="855"/>
                                        <a:pt x="47" y="798"/>
                                        <a:pt x="57" y="684"/>
                                      </a:cubicBezTo>
                                      <a:cubicBezTo>
                                        <a:pt x="67" y="570"/>
                                        <a:pt x="67" y="342"/>
                                        <a:pt x="57" y="228"/>
                                      </a:cubicBezTo>
                                      <a:cubicBezTo>
                                        <a:pt x="47" y="114"/>
                                        <a:pt x="23" y="57"/>
                                        <a:pt x="0"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323"/>
                              <wps:cNvSpPr>
                                <a:spLocks/>
                              </wps:cNvSpPr>
                              <wps:spPr bwMode="auto">
                                <a:xfrm rot="10800000">
                                  <a:off x="6810" y="12595"/>
                                  <a:ext cx="67" cy="912"/>
                                </a:xfrm>
                                <a:custGeom>
                                  <a:avLst/>
                                  <a:gdLst>
                                    <a:gd name="T0" fmla="*/ 0 w 67"/>
                                    <a:gd name="T1" fmla="*/ 912 h 912"/>
                                    <a:gd name="T2" fmla="*/ 57 w 67"/>
                                    <a:gd name="T3" fmla="*/ 684 h 912"/>
                                    <a:gd name="T4" fmla="*/ 57 w 67"/>
                                    <a:gd name="T5" fmla="*/ 228 h 912"/>
                                    <a:gd name="T6" fmla="*/ 0 w 67"/>
                                    <a:gd name="T7" fmla="*/ 0 h 912"/>
                                  </a:gdLst>
                                  <a:ahLst/>
                                  <a:cxnLst>
                                    <a:cxn ang="0">
                                      <a:pos x="T0" y="T1"/>
                                    </a:cxn>
                                    <a:cxn ang="0">
                                      <a:pos x="T2" y="T3"/>
                                    </a:cxn>
                                    <a:cxn ang="0">
                                      <a:pos x="T4" y="T5"/>
                                    </a:cxn>
                                    <a:cxn ang="0">
                                      <a:pos x="T6" y="T7"/>
                                    </a:cxn>
                                  </a:cxnLst>
                                  <a:rect l="0" t="0" r="r" b="b"/>
                                  <a:pathLst>
                                    <a:path w="67" h="912">
                                      <a:moveTo>
                                        <a:pt x="0" y="912"/>
                                      </a:moveTo>
                                      <a:cubicBezTo>
                                        <a:pt x="23" y="855"/>
                                        <a:pt x="47" y="798"/>
                                        <a:pt x="57" y="684"/>
                                      </a:cubicBezTo>
                                      <a:cubicBezTo>
                                        <a:pt x="67" y="570"/>
                                        <a:pt x="67" y="342"/>
                                        <a:pt x="57" y="228"/>
                                      </a:cubicBezTo>
                                      <a:cubicBezTo>
                                        <a:pt x="47" y="114"/>
                                        <a:pt x="23" y="57"/>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324"/>
                              <wps:cNvSpPr>
                                <a:spLocks/>
                              </wps:cNvSpPr>
                              <wps:spPr bwMode="auto">
                                <a:xfrm>
                                  <a:off x="4986" y="12595"/>
                                  <a:ext cx="2052" cy="133"/>
                                </a:xfrm>
                                <a:custGeom>
                                  <a:avLst/>
                                  <a:gdLst>
                                    <a:gd name="T0" fmla="*/ 2052 w 2052"/>
                                    <a:gd name="T1" fmla="*/ 0 h 133"/>
                                    <a:gd name="T2" fmla="*/ 1539 w 2052"/>
                                    <a:gd name="T3" fmla="*/ 114 h 133"/>
                                    <a:gd name="T4" fmla="*/ 513 w 2052"/>
                                    <a:gd name="T5" fmla="*/ 114 h 133"/>
                                    <a:gd name="T6" fmla="*/ 0 w 2052"/>
                                    <a:gd name="T7" fmla="*/ 0 h 133"/>
                                  </a:gdLst>
                                  <a:ahLst/>
                                  <a:cxnLst>
                                    <a:cxn ang="0">
                                      <a:pos x="T0" y="T1"/>
                                    </a:cxn>
                                    <a:cxn ang="0">
                                      <a:pos x="T2" y="T3"/>
                                    </a:cxn>
                                    <a:cxn ang="0">
                                      <a:pos x="T4" y="T5"/>
                                    </a:cxn>
                                    <a:cxn ang="0">
                                      <a:pos x="T6" y="T7"/>
                                    </a:cxn>
                                  </a:cxnLst>
                                  <a:rect l="0" t="0" r="r" b="b"/>
                                  <a:pathLst>
                                    <a:path w="2052" h="133">
                                      <a:moveTo>
                                        <a:pt x="2052" y="0"/>
                                      </a:moveTo>
                                      <a:cubicBezTo>
                                        <a:pt x="1923" y="47"/>
                                        <a:pt x="1795" y="95"/>
                                        <a:pt x="1539" y="114"/>
                                      </a:cubicBezTo>
                                      <a:cubicBezTo>
                                        <a:pt x="1283" y="133"/>
                                        <a:pt x="769" y="133"/>
                                        <a:pt x="513" y="114"/>
                                      </a:cubicBezTo>
                                      <a:cubicBezTo>
                                        <a:pt x="257" y="95"/>
                                        <a:pt x="85" y="19"/>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325"/>
                              <wps:cNvSpPr>
                                <a:spLocks/>
                              </wps:cNvSpPr>
                              <wps:spPr bwMode="auto">
                                <a:xfrm rot="-10800000">
                                  <a:off x="4986" y="12538"/>
                                  <a:ext cx="2052" cy="76"/>
                                </a:xfrm>
                                <a:custGeom>
                                  <a:avLst/>
                                  <a:gdLst>
                                    <a:gd name="T0" fmla="*/ 2052 w 2052"/>
                                    <a:gd name="T1" fmla="*/ 0 h 133"/>
                                    <a:gd name="T2" fmla="*/ 1539 w 2052"/>
                                    <a:gd name="T3" fmla="*/ 114 h 133"/>
                                    <a:gd name="T4" fmla="*/ 513 w 2052"/>
                                    <a:gd name="T5" fmla="*/ 114 h 133"/>
                                    <a:gd name="T6" fmla="*/ 0 w 2052"/>
                                    <a:gd name="T7" fmla="*/ 0 h 133"/>
                                  </a:gdLst>
                                  <a:ahLst/>
                                  <a:cxnLst>
                                    <a:cxn ang="0">
                                      <a:pos x="T0" y="T1"/>
                                    </a:cxn>
                                    <a:cxn ang="0">
                                      <a:pos x="T2" y="T3"/>
                                    </a:cxn>
                                    <a:cxn ang="0">
                                      <a:pos x="T4" y="T5"/>
                                    </a:cxn>
                                    <a:cxn ang="0">
                                      <a:pos x="T6" y="T7"/>
                                    </a:cxn>
                                  </a:cxnLst>
                                  <a:rect l="0" t="0" r="r" b="b"/>
                                  <a:pathLst>
                                    <a:path w="2052" h="133">
                                      <a:moveTo>
                                        <a:pt x="2052" y="0"/>
                                      </a:moveTo>
                                      <a:cubicBezTo>
                                        <a:pt x="1923" y="47"/>
                                        <a:pt x="1795" y="95"/>
                                        <a:pt x="1539" y="114"/>
                                      </a:cubicBezTo>
                                      <a:cubicBezTo>
                                        <a:pt x="1283" y="133"/>
                                        <a:pt x="769" y="133"/>
                                        <a:pt x="513" y="114"/>
                                      </a:cubicBezTo>
                                      <a:cubicBezTo>
                                        <a:pt x="257" y="95"/>
                                        <a:pt x="85" y="19"/>
                                        <a:pt x="0"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326"/>
                              <wps:cNvSpPr>
                                <a:spLocks noChangeArrowheads="1"/>
                              </wps:cNvSpPr>
                              <wps:spPr bwMode="auto">
                                <a:xfrm>
                                  <a:off x="4758" y="13108"/>
                                  <a:ext cx="1767" cy="3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Line 327"/>
                              <wps:cNvCnPr/>
                              <wps:spPr bwMode="auto">
                                <a:xfrm>
                                  <a:off x="4758" y="13279"/>
                                  <a:ext cx="1767" cy="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 name="Line 328"/>
                              <wps:cNvCnPr/>
                              <wps:spPr bwMode="auto">
                                <a:xfrm>
                                  <a:off x="5670" y="12880"/>
                                  <a:ext cx="0" cy="798"/>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Line 329"/>
                              <wps:cNvCnPr/>
                              <wps:spPr bwMode="auto">
                                <a:xfrm flipH="1">
                                  <a:off x="6042" y="11685"/>
                                  <a:ext cx="0" cy="2166"/>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22" name="Line 330"/>
                              <wps:cNvCnPr/>
                              <wps:spPr bwMode="auto">
                                <a:xfrm>
                                  <a:off x="4473" y="12595"/>
                                  <a:ext cx="3306" cy="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 name="Line 331"/>
                              <wps:cNvCnPr/>
                              <wps:spPr bwMode="auto">
                                <a:xfrm>
                                  <a:off x="6924" y="12082"/>
                                  <a:ext cx="0" cy="2223"/>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 name="Line 332"/>
                              <wps:cNvCnPr/>
                              <wps:spPr bwMode="auto">
                                <a:xfrm flipH="1">
                                  <a:off x="4359" y="12369"/>
                                  <a:ext cx="2823" cy="1708"/>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5" name="Line 333"/>
                              <wps:cNvCnPr/>
                              <wps:spPr bwMode="auto">
                                <a:xfrm flipH="1">
                                  <a:off x="5385" y="12139"/>
                                  <a:ext cx="1368" cy="85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 name="Line 334"/>
                              <wps:cNvCnPr/>
                              <wps:spPr bwMode="auto">
                                <a:xfrm flipH="1">
                                  <a:off x="3990" y="13051"/>
                                  <a:ext cx="4644" cy="2"/>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27" name="Line 335"/>
                              <wps:cNvCnPr/>
                              <wps:spPr bwMode="auto">
                                <a:xfrm flipH="1">
                                  <a:off x="6240" y="12481"/>
                                  <a:ext cx="1482" cy="1026"/>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1D11DE" id="Группа 1" o:spid="_x0000_s1026" style="position:absolute;margin-left:14.1pt;margin-top:6.35pt;width:203.1pt;height:125.05pt;z-index:251652608" coordorigin="3990,11685" coordsize="4644,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">
                      <v:oval id="Oval 321" o:spid="_x0000_s1027" style="position:absolute;left:4416;top:12481;width:3249;height:1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shape id="Freeform 322" o:spid="_x0000_s1028" style="position:absolute;left:6971;top:12595;width:67;height:912;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tl8EA&#10;AADaAAAADwAAAGRycy9kb3ducmV2LnhtbESPzWrDMBCE74W8g9hALyWW3UIITpQQAi09tfl7gMVa&#10;WybWyliq7L59VQjkOMzMN8xmN9lORBp861hBkeUgiCunW24UXC/vixUIH5A1do5JwS952G1nTxss&#10;tRv5RPEcGpEg7EtUYELoSyl9Zciiz1xPnLzaDRZDkkMj9YBjgttOvub5UlpsOS0Y7OlgqLqdf6yC&#10;+FKb6oaF+VqyifHDfh9zjko9z6f9GkSgKTzC9/anVvAG/1fSD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LZfBAAAA2gAAAA8AAAAAAAAAAAAAAAAAmAIAAGRycy9kb3du&#10;cmV2LnhtbFBLBQYAAAAABAAEAPUAAACGAwAAAAA=&#10;" path="m,912c23,855,47,798,57,684,67,570,67,342,57,228,47,114,23,57,,e" filled="f">
                        <v:stroke dashstyle="dash"/>
                        <v:path arrowok="t" o:connecttype="custom" o:connectlocs="0,912;57,684;57,228;0,0" o:connectangles="0,0,0,0"/>
                      </v:shape>
                      <v:shape id="Freeform 323" o:spid="_x0000_s1029" style="position:absolute;left:6810;top:12595;width:67;height:912;rotation:180;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v1K8MA&#10;AADaAAAADwAAAGRycy9kb3ducmV2LnhtbESPT2vCQBTE7wW/w/IEL0U3/sGW6CpWtHg1rfdH9jUJ&#10;Zt/G3a2Jfnq3IPQ4zMxvmOW6M7W4kvOVZQXjUQKCOLe64kLB99d++A7CB2SNtWVScCMP61XvZYmp&#10;ti0f6ZqFQkQI+xQVlCE0qZQ+L8mgH9mGOHo/1hkMUbpCaodthJtaTpJkLg1WHBdKbGhbUn7Ofo2C&#10;3fxyupP73E1fx9mlvW+OH2+3TqlBv9ssQATqwn/42T5oBTP4uxJv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v1K8MAAADaAAAADwAAAAAAAAAAAAAAAACYAgAAZHJzL2Rv&#10;d25yZXYueG1sUEsFBgAAAAAEAAQA9QAAAIgDAAAAAA==&#10;" path="m,912c23,855,47,798,57,684,67,570,67,342,57,228,47,114,23,57,,e" filled="f">
                        <v:path arrowok="t" o:connecttype="custom" o:connectlocs="0,912;57,684;57,228;0,0" o:connectangles="0,0,0,0"/>
                      </v:shape>
                      <v:shape id="Freeform 324" o:spid="_x0000_s1030" style="position:absolute;left:4986;top:12595;width:2052;height:133;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qGcUA&#10;AADaAAAADwAAAGRycy9kb3ducmV2LnhtbESPW2vCQBSE34X+h+UU+iJ1U6UX06xiBcE30Ubw8TR7&#10;cqnZsyG7jdFf7woFH4eZ+YZJ5r2pRUetqywreBlFIIgzqysuFKTfq+cPEM4ja6wtk4IzOZjPHgYJ&#10;xtqeeEvdzhciQNjFqKD0vomldFlJBt3INsTBy21r0AfZFlK3eApwU8txFL1JgxWHhRIbWpaUHXd/&#10;RsHlsBhPh1+/x8nPdPtO+3TTZWmu1NNjv/gE4an39/B/e60VvMLtSrg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O2oZxQAAANoAAAAPAAAAAAAAAAAAAAAAAJgCAABkcnMv&#10;ZG93bnJldi54bWxQSwUGAAAAAAQABAD1AAAAigMAAAAA&#10;" path="m2052,c1923,47,1795,95,1539,114v-256,19,-770,19,-1026,c257,95,85,19,,e" filled="f">
                        <v:path arrowok="t" o:connecttype="custom" o:connectlocs="2052,0;1539,114;513,114;0,0" o:connectangles="0,0,0,0"/>
                      </v:shape>
                      <v:shape id="Freeform 325" o:spid="_x0000_s1031" style="position:absolute;left:4986;top:12538;width:2052;height:76;rotation:180;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CnW8MA&#10;AADaAAAADwAAAGRycy9kb3ducmV2LnhtbESPzWrCQBSF94W+w3AL3dWJQUKJGUWEtEIXWlsky0vm&#10;mkQzd0JmNPHtnULB5eH8fJxsOZpWXKl3jWUF00kEgri0uuFKwe9P/vYOwnlkja1lUnAjB8vF81OG&#10;qbYDf9N17ysRRtilqKD2vkuldGVNBt3EdsTBO9reoA+yr6TucQjjppVxFCXSYMOBUGNH65rK8/5i&#10;Ajc55QWv4q44b3ezj6+Eh8PlU6nXl3E1B+Fp9I/wf3ujFSTwdyXc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CnW8MAAADaAAAADwAAAAAAAAAAAAAAAACYAgAAZHJzL2Rv&#10;d25yZXYueG1sUEsFBgAAAAAEAAQA9QAAAIgDAAAAAA==&#10;" path="m2052,c1923,47,1795,95,1539,114v-256,19,-770,19,-1026,c257,95,85,19,,e" filled="f">
                        <v:stroke dashstyle="dash"/>
                        <v:path arrowok="t" o:connecttype="custom" o:connectlocs="2052,0;1539,65;513,65;0,0" o:connectangles="0,0,0,0"/>
                      </v:shape>
                      <v:oval id="Oval 326" o:spid="_x0000_s1032" style="position:absolute;left:4758;top:13108;width:1767;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line id="Line 327" o:spid="_x0000_s1033" style="position:absolute;visibility:visible;mso-wrap-style:square" from="4758,13279" to="6525,13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IdpMEAAADaAAAADwAAAGRycy9kb3ducmV2LnhtbERPz2vCMBS+C/sfwhN209SBQzpjmWNK&#10;DxvMTsTjo3ltOpuX2mTa/ffLQfD48f1eZoNtxYV63zhWMJsmIIhLpxuuFey/N5MFCB+QNbaOScEf&#10;echWD6MlptpdeUeXItQihrBPUYEJoUul9KUhi37qOuLIVa63GCLsa6l7vMZw28qnJHmWFhuODQY7&#10;ejNUnopfq+D8lXzIvT+a9WdeVT/z90NT6a1Sj+Ph9QVEoCHcxTd3rhXErfFKvA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Ih2kwQAAANoAAAAPAAAAAAAAAAAAAAAA&#10;AKECAABkcnMvZG93bnJldi54bWxQSwUGAAAAAAQABAD5AAAAjwMAAAAA&#10;" strokeweight=".25pt">
                        <v:stroke dashstyle="1 1"/>
                      </v:line>
                      <v:line id="Line 328" o:spid="_x0000_s1034" style="position:absolute;visibility:visible;mso-wrap-style:square" from="5670,12880" to="5670,13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64P8QAAADaAAAADwAAAGRycy9kb3ducmV2LnhtbESPQWvCQBSE74L/YXmCt7qpUKnRVVpp&#10;xUMLGkU8PrIv2djs2zS7avrvu4WCx2FmvmHmy87W4kqtrxwreBwlIIhzpysuFRz27w/PIHxA1lg7&#10;JgU/5GG56PfmmGp34x1ds1CKCGGfogITQpNK6XNDFv3INcTRK1xrMUTZllK3eItwW8txkkykxYrj&#10;gsGGVobyr+xiFXxvkw958Cfz+rkpivPT27Eq9Fqp4aB7mYEI1IV7+L+90Qqm8Hc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brg/xAAAANoAAAAPAAAAAAAAAAAA&#10;AAAAAKECAABkcnMvZG93bnJldi54bWxQSwUGAAAAAAQABAD5AAAAkgMAAAAA&#10;" strokeweight=".25pt">
                        <v:stroke dashstyle="1 1"/>
                      </v:line>
                      <v:line id="Line 329" o:spid="_x0000_s1035" style="position:absolute;flip:x;visibility:visible;mso-wrap-style:square" from="6042,11685" to="6042,1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KEMsQAAADbAAAADwAAAGRycy9kb3ducmV2LnhtbESPzWoDMQyE74W+g1Ehl9J4s4cQNnFC&#10;aQjk0B7yA7mKtbp2u5YX2002b18dCr1JzGjm02ozhl5dKWUf2cBsWoEibqP13Bk4n3YvC1C5IFvs&#10;I5OBO2XYrB8fVtjYeOMDXY+lUxLCuUEDrpSh0Tq3jgLmaRyIRfuMKWCRNXXaJrxJeOh1XVVzHdCz&#10;NDgc6M1R+338CQaqr91HGi6+bntn35997eb77cGYydP4ugRVaCz/5r/rvRV8oZdfZAC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MoQyxAAAANsAAAAPAAAAAAAAAAAA&#10;AAAAAKECAABkcnMvZG93bnJldi54bWxQSwUGAAAAAAQABAD5AAAAkgMAAAAA&#10;">
                        <v:stroke startarrow="open"/>
                      </v:line>
                      <v:line id="Line 330" o:spid="_x0000_s1036" style="position:absolute;visibility:visible;mso-wrap-style:square" from="4473,12595" to="7779,12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hG7MQAAADbAAAADwAAAGRycy9kb3ducmV2LnhtbESPQWvCQBSE74L/YXmCN90YUErqKlVs&#10;8VChtSIeH9mXbGr2bcxuNf57t1DocZiZb5j5srO1uFLrK8cKJuMEBHHudMWlgsPX6+gJhA/IGmvH&#10;pOBOHpaLfm+OmXY3/qTrPpQiQthnqMCE0GRS+tyQRT92DXH0CtdaDFG2pdQt3iLc1jJNkpm0WHFc&#10;MNjQ2lB+3v9YBZeP5F0e/Mmsdtui+J5ujlWh35QaDrqXZxCBuvAf/mtvtYI0hd8v8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2EbsxAAAANsAAAAPAAAAAAAAAAAA&#10;AAAAAKECAABkcnMvZG93bnJldi54bWxQSwUGAAAAAAQABAD5AAAAkgMAAAAA&#10;" strokeweight=".25pt">
                        <v:stroke dashstyle="1 1"/>
                      </v:line>
                      <v:line id="Line 331" o:spid="_x0000_s1037" style="position:absolute;visibility:visible;mso-wrap-style:square" from="6924,12082" to="6924,14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Tjd8UAAADbAAAADwAAAGRycy9kb3ducmV2LnhtbESPT2sCMRTE74V+h/AKvWm2iiKrUVRq&#10;8dCC/xCPj83bzdrNy3YTdfvtG0HocZiZ3zCTWWsrcaXGl44VvHUTEMSZ0yUXCg77VWcEwgdkjZVj&#10;UvBLHmbT56cJptrdeEvXXShEhLBPUYEJoU6l9Jkhi77rauLo5a6xGKJsCqkbvEW4rWQvSYbSYslx&#10;wWBNS0PZ9+5iFfxskk958Cez+Frn+Xnwfixz/aHU60s7H4MI1Ib/8KO91gp6fbh/iT9AT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Tjd8UAAADbAAAADwAAAAAAAAAA&#10;AAAAAAChAgAAZHJzL2Rvd25yZXYueG1sUEsFBgAAAAAEAAQA+QAAAJMDAAAAAA==&#10;" strokeweight=".25pt">
                        <v:stroke dashstyle="1 1"/>
                      </v:line>
                      <v:line id="Line 332" o:spid="_x0000_s1038" style="position:absolute;flip:x;visibility:visible;mso-wrap-style:square" from="4359,12369" to="7182,14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O2Er8AAADbAAAADwAAAGRycy9kb3ducmV2LnhtbESPzQrCMBCE74LvEFbwpqmiItUoKghe&#10;PPh3X5u1rTab0sRa394IgsdhZr5h5svGFKKmyuWWFQz6EQjixOqcUwXn07Y3BeE8ssbCMil4k4Pl&#10;ot2aY6ztiw9UH30qAoRdjAoy78tYSpdkZND1bUkcvJutDPogq1TqCl8Bbgo5jKKJNJhzWMiwpE1G&#10;yeP4NAoaex2nl9X6cbiPBvtnvT6/tY+U6naa1QyEp8b/w7/2TisYjuD7Jf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sO2Er8AAADbAAAADwAAAAAAAAAAAAAAAACh&#10;AgAAZHJzL2Rvd25yZXYueG1sUEsFBgAAAAAEAAQA+QAAAI0DAAAAAA==&#10;">
                        <v:stroke endarrow="open"/>
                      </v:line>
                      <v:line id="Line 333" o:spid="_x0000_s1039" style="position:absolute;flip:x;visibility:visible;mso-wrap-style:square" from="5385,12139" to="6753,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fPJcUAAADbAAAADwAAAGRycy9kb3ducmV2LnhtbESPQWvCQBCF74L/YRmhF6mbCFWbZiOl&#10;ULBQD0ah12F3TKLZ2ZDdxvTfdwsFj48373vz8u1oWzFQ7xvHCtJFAoJYO9NwpeB0fH/cgPAB2WDr&#10;mBT8kIdtMZ3kmBl34wMNZahEhLDPUEEdQpdJ6XVNFv3CdcTRO7veYoiyr6Tp8RbhtpXLJFlJiw3H&#10;hho7eqtJX8tvG99Yz8+fVXnZ2X0z6K/5R6qfy1Sph9n4+gIi0Bjux//pnVGwfIK/LREAsv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fPJcUAAADbAAAADwAAAAAAAAAA&#10;AAAAAAChAgAAZHJzL2Rvd25yZXYueG1sUEsFBgAAAAAEAAQA+QAAAJMDAAAAAA==&#10;" strokeweight=".25pt">
                        <v:stroke dashstyle="1 1"/>
                      </v:line>
                      <v:line id="Line 334" o:spid="_x0000_s1040" style="position:absolute;flip:x;visibility:visible;mso-wrap-style:square" from="3990,13051" to="8634,13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zYMMAAADbAAAADwAAAGRycy9kb3ducmV2LnhtbESPQWsCMRSE7wX/Q3iCl6LZ7mGR1Sii&#10;CB7sQS30+tg8N9HNy5Kkuv33TaHQ4zAz3zDL9eA68aAQrWcFb7MCBHHjteVWwcdlP52DiAlZY+eZ&#10;FHxThPVq9LLEWvsnn+hxTq3IEI41KjAp9bWUsTHkMM58T5y9qw8OU5ahlTrgM8NdJ8uiqKRDy3nB&#10;YE9bQ839/OUUFLf9e+g/bdl0Rh9fbWmqw+6k1GQ8bBYgEg3pP/zXPmgFZQW/X/IPk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7c2DDAAAA2wAAAA8AAAAAAAAAAAAA&#10;AAAAoQIAAGRycy9kb3ducmV2LnhtbFBLBQYAAAAABAAEAPkAAACRAwAAAAA=&#10;">
                        <v:stroke startarrow="open"/>
                      </v:line>
                      <v:line id="Line 335" o:spid="_x0000_s1041" style="position:absolute;flip:x;visibility:visible;mso-wrap-style:square" from="6240,12481" to="7722,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0ycUAAADbAAAADwAAAGRycy9kb3ducmV2LnhtbESPwWrDMBBE74X+g9hCLqGW7UPSulFC&#10;KQQcSA91Cr0u0sZ2a62MpTjO30eFQI7D7LzZWW0m24mRBt86VpAlKQhi7UzLtYLvw/b5BYQPyAY7&#10;x6TgQh4268eHFRbGnfmLxirUIkLYF6igCaEvpPS6IYs+cT1x9I5usBiiHGppBjxHuO1knqYLabHl&#10;2NBgTx8N6b/qZOMby/lxX1e/pf1sR/0z32X6tcqUmj1N728gAk3hfnxLl0ZBvoT/LREAcn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n0ycUAAADbAAAADwAAAAAAAAAA&#10;AAAAAAChAgAAZHJzL2Rvd25yZXYueG1sUEsFBgAAAAAEAAQA+QAAAJMDAAAAAA==&#10;" strokeweight=".25pt">
                        <v:stroke dashstyle="1 1"/>
                      </v:line>
                    </v:group>
                  </w:pict>
                </mc:Fallback>
              </mc:AlternateContent>
            </w:r>
          </w:p>
        </w:tc>
      </w:tr>
    </w:tbl>
    <w:p w:rsidR="009073EE" w:rsidRPr="009073EE" w:rsidRDefault="009073EE" w:rsidP="009073EE">
      <w:pPr>
        <w:ind w:firstLine="400"/>
        <w:jc w:val="both"/>
        <w:rPr>
          <w:sz w:val="24"/>
          <w:szCs w:val="24"/>
        </w:rPr>
      </w:pPr>
      <w:r w:rsidRPr="009073EE">
        <w:rPr>
          <w:sz w:val="24"/>
          <w:szCs w:val="24"/>
        </w:rPr>
        <w:lastRenderedPageBreak/>
        <w:t>ИТЗ содержатся в ф</w:t>
      </w:r>
      <w:r w:rsidRPr="009073EE">
        <w:rPr>
          <w:sz w:val="24"/>
          <w:szCs w:val="24"/>
          <w:lang w:eastAsia="ru-RU"/>
        </w:rPr>
        <w:t>онде оценочных средств для проведения промежуточной аттестации обучающихся по дисциплине.</w:t>
      </w:r>
    </w:p>
    <w:p w:rsidR="008669E9" w:rsidRPr="008669E9" w:rsidRDefault="008669E9" w:rsidP="008669E9">
      <w:pPr>
        <w:ind w:firstLine="709"/>
        <w:jc w:val="center"/>
        <w:rPr>
          <w:b/>
          <w:color w:val="000000"/>
          <w:spacing w:val="7"/>
          <w:sz w:val="28"/>
          <w:szCs w:val="28"/>
          <w:lang w:eastAsia="ru-RU"/>
        </w:rPr>
      </w:pPr>
      <w:r w:rsidRPr="008669E9">
        <w:rPr>
          <w:b/>
          <w:color w:val="000000"/>
          <w:spacing w:val="7"/>
          <w:sz w:val="28"/>
          <w:szCs w:val="28"/>
          <w:lang w:eastAsia="ru-RU"/>
        </w:rPr>
        <w:t>4 Методические указания по промежуточной аттестации по дисциплине</w:t>
      </w:r>
    </w:p>
    <w:p w:rsidR="008669E9" w:rsidRPr="008669E9" w:rsidRDefault="008669E9" w:rsidP="008669E9">
      <w:pPr>
        <w:ind w:firstLine="709"/>
        <w:jc w:val="both"/>
        <w:rPr>
          <w:rFonts w:eastAsia="Calibri"/>
          <w:sz w:val="24"/>
          <w:szCs w:val="22"/>
        </w:rPr>
      </w:pP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 xml:space="preserve">Итоговой формой контроля по </w:t>
      </w:r>
      <w:r w:rsidR="0095212D">
        <w:rPr>
          <w:noProof/>
          <w:sz w:val="24"/>
          <w:szCs w:val="24"/>
          <w:lang w:eastAsia="ru-RU"/>
        </w:rPr>
        <w:t xml:space="preserve">дисципрлине </w:t>
      </w:r>
      <w:r w:rsidR="00CB5607">
        <w:rPr>
          <w:noProof/>
          <w:sz w:val="24"/>
          <w:szCs w:val="24"/>
          <w:lang w:eastAsia="ru-RU"/>
        </w:rPr>
        <w:t>в первом семестре является экзамен</w:t>
      </w:r>
      <w:r w:rsidR="0095212D">
        <w:rPr>
          <w:noProof/>
          <w:sz w:val="24"/>
          <w:szCs w:val="24"/>
          <w:lang w:eastAsia="ru-RU"/>
        </w:rPr>
        <w:t xml:space="preserve">, во втором </w:t>
      </w:r>
      <w:r w:rsidR="00CB5607">
        <w:rPr>
          <w:noProof/>
          <w:sz w:val="24"/>
          <w:szCs w:val="24"/>
          <w:lang w:eastAsia="ru-RU"/>
        </w:rPr>
        <w:t>–</w:t>
      </w:r>
      <w:r w:rsidRPr="009073EE">
        <w:rPr>
          <w:noProof/>
          <w:sz w:val="24"/>
          <w:szCs w:val="24"/>
          <w:lang w:eastAsia="ru-RU"/>
        </w:rPr>
        <w:t xml:space="preserve"> </w:t>
      </w:r>
      <w:r w:rsidR="00CB5607">
        <w:rPr>
          <w:noProof/>
          <w:sz w:val="24"/>
          <w:szCs w:val="24"/>
          <w:lang w:eastAsia="ru-RU"/>
        </w:rPr>
        <w:t xml:space="preserve">зачет, в третьем – </w:t>
      </w:r>
      <w:r w:rsidRPr="009073EE">
        <w:rPr>
          <w:noProof/>
          <w:sz w:val="24"/>
          <w:szCs w:val="24"/>
          <w:lang w:eastAsia="ru-RU"/>
        </w:rPr>
        <w:t xml:space="preserve">экзамен. Особенность сдачи экзамена по </w:t>
      </w:r>
      <w:r w:rsidR="0095212D">
        <w:rPr>
          <w:noProof/>
          <w:sz w:val="24"/>
          <w:szCs w:val="24"/>
          <w:lang w:eastAsia="ru-RU"/>
        </w:rPr>
        <w:t>а</w:t>
      </w:r>
      <w:r w:rsidR="00CB5607">
        <w:rPr>
          <w:noProof/>
          <w:sz w:val="24"/>
          <w:szCs w:val="24"/>
          <w:lang w:eastAsia="ru-RU"/>
        </w:rPr>
        <w:t>лгебре,</w:t>
      </w:r>
      <w:r w:rsidR="0095212D">
        <w:rPr>
          <w:noProof/>
          <w:sz w:val="24"/>
          <w:szCs w:val="24"/>
          <w:lang w:eastAsia="ru-RU"/>
        </w:rPr>
        <w:t xml:space="preserve"> </w:t>
      </w:r>
      <w:r w:rsidRPr="009073EE">
        <w:rPr>
          <w:noProof/>
          <w:sz w:val="24"/>
          <w:szCs w:val="24"/>
          <w:lang w:eastAsia="ru-RU"/>
        </w:rPr>
        <w:t xml:space="preserve">геометрии </w:t>
      </w:r>
      <w:r w:rsidR="0095212D">
        <w:rPr>
          <w:noProof/>
          <w:sz w:val="24"/>
          <w:szCs w:val="24"/>
          <w:lang w:eastAsia="ru-RU"/>
        </w:rPr>
        <w:t xml:space="preserve">и </w:t>
      </w:r>
      <w:r w:rsidR="00CB5607">
        <w:rPr>
          <w:noProof/>
          <w:sz w:val="24"/>
          <w:szCs w:val="24"/>
          <w:lang w:eastAsia="ru-RU"/>
        </w:rPr>
        <w:t>векторному анализу</w:t>
      </w:r>
      <w:r w:rsidR="0095212D">
        <w:rPr>
          <w:noProof/>
          <w:sz w:val="24"/>
          <w:szCs w:val="24"/>
          <w:lang w:eastAsia="ru-RU"/>
        </w:rPr>
        <w:t xml:space="preserve"> </w:t>
      </w:r>
      <w:r w:rsidRPr="009073EE">
        <w:rPr>
          <w:noProof/>
          <w:sz w:val="24"/>
          <w:szCs w:val="24"/>
          <w:lang w:eastAsia="ru-RU"/>
        </w:rPr>
        <w:t>является то, что простое заучивание «текста» здесь неприемлемо. Необходимо четко знать сущность рассматриваемых понятий, формул, теорем.</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Критерии оценивания ответа студента на зачете или экзамене преподаватель сообщает в начале семестра, их можно найти в ФОС ( режим доступа </w:t>
      </w:r>
      <w:hyperlink r:id="rId18"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Запоминание не должно подменяться заучиванием наизусть, но в ряде случаев и заучивание не может быть заменено запоминанием.</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Ес</w:t>
      </w:r>
      <w:r w:rsidRPr="009073EE">
        <w:rPr>
          <w:noProof/>
          <w:sz w:val="24"/>
          <w:szCs w:val="24"/>
          <w:lang w:eastAsia="ru-RU"/>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p>
    <w:p w:rsidR="009073EE" w:rsidRPr="009073EE" w:rsidRDefault="009073EE" w:rsidP="009073EE">
      <w:pPr>
        <w:ind w:firstLine="426"/>
        <w:jc w:val="both"/>
        <w:rPr>
          <w:noProof/>
          <w:sz w:val="24"/>
          <w:szCs w:val="24"/>
          <w:lang w:eastAsia="ru-RU"/>
        </w:rPr>
      </w:pPr>
      <w:r w:rsidRPr="009073EE">
        <w:rPr>
          <w:noProof/>
          <w:sz w:val="24"/>
          <w:szCs w:val="24"/>
          <w:lang w:eastAsia="ru-RU"/>
        </w:rPr>
        <w:t>Заучивание неизбежно связано с повторением. Повторение – важнейшее звено всякого учебного процес</w:t>
      </w:r>
      <w:r w:rsidRPr="009073EE">
        <w:rPr>
          <w:noProof/>
          <w:sz w:val="24"/>
          <w:szCs w:val="24"/>
          <w:lang w:eastAsia="ru-RU"/>
        </w:rPr>
        <w:softHyphen/>
        <w:t>са. При заучивании легко усваиваемого материала, первые повторения дают наибольший результат, а последую</w:t>
      </w:r>
      <w:r w:rsidRPr="009073EE">
        <w:rPr>
          <w:noProof/>
          <w:sz w:val="24"/>
          <w:szCs w:val="24"/>
          <w:lang w:eastAsia="ru-RU"/>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p>
    <w:p w:rsidR="009073EE" w:rsidRPr="009073EE" w:rsidRDefault="009073EE" w:rsidP="009073EE">
      <w:pPr>
        <w:ind w:left="120" w:firstLine="426"/>
        <w:jc w:val="both"/>
        <w:rPr>
          <w:noProof/>
          <w:sz w:val="24"/>
          <w:szCs w:val="24"/>
          <w:lang w:eastAsia="ru-RU"/>
        </w:rPr>
      </w:pPr>
      <w:r w:rsidRPr="009073EE">
        <w:rPr>
          <w:noProof/>
          <w:sz w:val="24"/>
          <w:szCs w:val="24"/>
          <w:lang w:eastAsia="ru-RU"/>
        </w:rPr>
        <w:t>Разнообразие повторений способствуют установлению новых связей учебного материала с прак</w:t>
      </w:r>
      <w:r w:rsidRPr="009073EE">
        <w:rPr>
          <w:noProof/>
          <w:sz w:val="24"/>
          <w:szCs w:val="24"/>
          <w:lang w:eastAsia="ru-RU"/>
        </w:rPr>
        <w:softHyphen/>
        <w:t>тикой, со смежными теоретическими вопросами. В резуль</w:t>
      </w:r>
      <w:r w:rsidRPr="009073EE">
        <w:rPr>
          <w:noProof/>
          <w:sz w:val="24"/>
          <w:szCs w:val="24"/>
          <w:lang w:eastAsia="ru-RU"/>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9073EE">
        <w:rPr>
          <w:noProof/>
          <w:sz w:val="24"/>
          <w:szCs w:val="24"/>
          <w:lang w:eastAsia="ru-RU"/>
        </w:rPr>
        <w:softHyphen/>
        <w:t>поминается во всех случаях, когда он может быть поле</w:t>
      </w:r>
      <w:r w:rsidRPr="009073EE">
        <w:rPr>
          <w:noProof/>
          <w:sz w:val="24"/>
          <w:szCs w:val="24"/>
          <w:lang w:eastAsia="ru-RU"/>
        </w:rPr>
        <w:softHyphen/>
        <w:t xml:space="preserve">зен. </w:t>
      </w:r>
    </w:p>
    <w:p w:rsidR="009073EE" w:rsidRPr="009073EE" w:rsidRDefault="009073EE" w:rsidP="009073EE">
      <w:pPr>
        <w:ind w:firstLine="426"/>
        <w:jc w:val="both"/>
        <w:rPr>
          <w:noProof/>
          <w:sz w:val="24"/>
          <w:szCs w:val="24"/>
          <w:lang w:eastAsia="ru-RU"/>
        </w:rPr>
      </w:pPr>
      <w:r w:rsidRPr="009073EE">
        <w:rPr>
          <w:noProof/>
          <w:sz w:val="24"/>
          <w:szCs w:val="24"/>
          <w:lang w:eastAsia="ru-RU"/>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Например, при изучении специальных операций над матрицами (транспонирование, умножение матрицы на матрицу, построение обратной матрицы), необходимо знать что такое матрица, виды матриц, размерность матрицы, понятие определителя и т.п.</w:t>
      </w:r>
    </w:p>
    <w:p w:rsidR="009073EE" w:rsidRPr="009073EE" w:rsidRDefault="009073EE" w:rsidP="009073EE">
      <w:pPr>
        <w:ind w:firstLine="426"/>
        <w:jc w:val="both"/>
        <w:rPr>
          <w:noProof/>
          <w:sz w:val="24"/>
          <w:szCs w:val="24"/>
          <w:lang w:eastAsia="ru-RU"/>
        </w:rPr>
      </w:pPr>
      <w:r w:rsidRPr="009073EE">
        <w:rPr>
          <w:noProof/>
          <w:sz w:val="24"/>
          <w:szCs w:val="24"/>
          <w:lang w:eastAsia="ru-RU"/>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9073EE">
        <w:rPr>
          <w:noProof/>
          <w:sz w:val="24"/>
          <w:szCs w:val="24"/>
          <w:lang w:eastAsia="ru-RU"/>
        </w:rPr>
        <w:softHyphen/>
        <w:t xml:space="preserve">которого периода времени. </w:t>
      </w:r>
    </w:p>
    <w:p w:rsidR="009073EE" w:rsidRPr="009073EE" w:rsidRDefault="009073EE" w:rsidP="009073EE">
      <w:pPr>
        <w:ind w:firstLine="426"/>
        <w:jc w:val="both"/>
        <w:rPr>
          <w:noProof/>
          <w:sz w:val="24"/>
          <w:szCs w:val="24"/>
          <w:lang w:eastAsia="ru-RU"/>
        </w:rPr>
      </w:pPr>
      <w:r w:rsidRPr="009073EE">
        <w:rPr>
          <w:noProof/>
          <w:sz w:val="24"/>
          <w:szCs w:val="24"/>
          <w:lang w:eastAsia="ru-RU"/>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073EE" w:rsidRPr="009073EE" w:rsidRDefault="009073EE" w:rsidP="009073EE">
      <w:pPr>
        <w:ind w:firstLine="426"/>
        <w:jc w:val="both"/>
        <w:rPr>
          <w:noProof/>
          <w:sz w:val="24"/>
          <w:szCs w:val="24"/>
          <w:lang w:eastAsia="ru-RU"/>
        </w:rPr>
      </w:pPr>
      <w:r w:rsidRPr="009073EE">
        <w:rPr>
          <w:noProof/>
          <w:sz w:val="24"/>
          <w:szCs w:val="24"/>
          <w:lang w:eastAsia="ru-RU"/>
        </w:rPr>
        <w:t>При дословном запоминании всегда надо иметь в виду возможность заучивания с ошибками, при котором обра</w:t>
      </w:r>
      <w:r w:rsidRPr="009073EE">
        <w:rPr>
          <w:noProof/>
          <w:sz w:val="24"/>
          <w:szCs w:val="24"/>
          <w:lang w:eastAsia="ru-RU"/>
        </w:rPr>
        <w:softHyphen/>
        <w:t>зуются неправильные связи и ассоциации. В дальнейшем при вся</w:t>
      </w:r>
      <w:r w:rsidRPr="009073EE">
        <w:rPr>
          <w:noProof/>
          <w:sz w:val="24"/>
          <w:szCs w:val="24"/>
          <w:lang w:eastAsia="ru-RU"/>
        </w:rPr>
        <w:softHyphen/>
        <w:t>ком новом воспроизведении неправильная ассоциация все более упрочивается  и даже после того как ошибка обна</w:t>
      </w:r>
      <w:r w:rsidRPr="009073EE">
        <w:rPr>
          <w:noProof/>
          <w:sz w:val="24"/>
          <w:szCs w:val="24"/>
          <w:lang w:eastAsia="ru-RU"/>
        </w:rPr>
        <w:softHyphen/>
        <w:t>ружена, разрушение образовавшейся неправильной ассо</w:t>
      </w:r>
      <w:r w:rsidRPr="009073EE">
        <w:rPr>
          <w:noProof/>
          <w:sz w:val="24"/>
          <w:szCs w:val="24"/>
          <w:lang w:eastAsia="ru-RU"/>
        </w:rPr>
        <w:softHyphen/>
        <w:t>циации оказывается затруднительной. Поэтому при зау</w:t>
      </w:r>
      <w:r w:rsidRPr="009073EE">
        <w:rPr>
          <w:noProof/>
          <w:sz w:val="24"/>
          <w:szCs w:val="24"/>
          <w:lang w:eastAsia="ru-RU"/>
        </w:rPr>
        <w:softHyphen/>
        <w:t>чивании материала, особенно при дословном запоминании, надо с самого начала внимательно проверять правильность заучивания.</w:t>
      </w:r>
    </w:p>
    <w:p w:rsidR="009073EE" w:rsidRPr="009073EE" w:rsidRDefault="009073EE" w:rsidP="009073EE">
      <w:pPr>
        <w:ind w:firstLine="426"/>
        <w:jc w:val="both"/>
        <w:rPr>
          <w:noProof/>
          <w:sz w:val="24"/>
          <w:szCs w:val="24"/>
          <w:lang w:eastAsia="ru-RU"/>
        </w:rPr>
      </w:pPr>
      <w:r w:rsidRPr="009073EE">
        <w:rPr>
          <w:noProof/>
          <w:sz w:val="24"/>
          <w:szCs w:val="24"/>
          <w:lang w:eastAsia="ru-RU"/>
        </w:rPr>
        <w:t>Заранее поинтересуйтесь у преподавателя, какими справочными материалами можно пользоваться (например, таблица поверхностей второго порядка). Но помните, что использование справочных материалов не освобождает от необходимости знания основного учебного материала.</w:t>
      </w:r>
    </w:p>
    <w:p w:rsidR="009073EE" w:rsidRPr="009073EE" w:rsidRDefault="009073EE" w:rsidP="009073EE">
      <w:pPr>
        <w:ind w:firstLine="426"/>
        <w:jc w:val="both"/>
        <w:rPr>
          <w:noProof/>
          <w:sz w:val="24"/>
          <w:szCs w:val="24"/>
          <w:lang w:eastAsia="ru-RU"/>
        </w:rPr>
      </w:pPr>
      <w:r w:rsidRPr="009073EE">
        <w:rPr>
          <w:noProof/>
          <w:sz w:val="24"/>
          <w:szCs w:val="24"/>
          <w:lang w:eastAsia="ru-RU"/>
        </w:rPr>
        <w:lastRenderedPageBreak/>
        <w:t>Вам легче будет готовиться к экзамену, если вы будете выполнять все требования преподавателя в течение семестра: не пропускать лекций,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 и РГЗ.</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Вопросы к зачету или экзамену содержатся в ФОС( режим доступа </w:t>
      </w:r>
      <w:hyperlink r:id="rId19" w:history="1">
        <w:r w:rsidRPr="009073EE">
          <w:rPr>
            <w:noProof/>
            <w:color w:val="0000FF"/>
            <w:sz w:val="24"/>
            <w:szCs w:val="24"/>
            <w:u w:val="single"/>
            <w:lang w:eastAsia="ru-RU"/>
          </w:rPr>
          <w:t>https://osu.ru/iss/lks/</w:t>
        </w:r>
      </w:hyperlink>
      <w:r w:rsidRPr="009073EE">
        <w:rPr>
          <w:noProof/>
          <w:sz w:val="24"/>
          <w:szCs w:val="24"/>
          <w:lang w:eastAsia="ru-RU"/>
        </w:rPr>
        <w:t xml:space="preserve">). Не поленитесь, воспользуйтесь вопросами для </w:t>
      </w:r>
      <w:r w:rsidRPr="009073EE">
        <w:rPr>
          <w:sz w:val="24"/>
          <w:szCs w:val="24"/>
          <w:lang w:eastAsia="ru-RU"/>
        </w:rPr>
        <w:t>письменных и устных опросов</w:t>
      </w:r>
      <w:r w:rsidRPr="009073EE">
        <w:rPr>
          <w:noProof/>
          <w:sz w:val="24"/>
          <w:szCs w:val="24"/>
          <w:lang w:eastAsia="ru-RU"/>
        </w:rPr>
        <w:t xml:space="preserve">, которые есть в ФОС. Это поможет обратить внимание на некоторые стороны вопроса, которые вы, может быть, посчитали не столь важными. </w:t>
      </w:r>
    </w:p>
    <w:sectPr w:rsidR="009073EE" w:rsidRPr="009073EE" w:rsidSect="008669E9">
      <w:footerReference w:type="even" r:id="rId20"/>
      <w:footerReference w:type="default" r:id="rId21"/>
      <w:pgSz w:w="11906" w:h="16838"/>
      <w:pgMar w:top="851" w:right="567" w:bottom="851" w:left="993"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8A4" w:rsidRDefault="00CD28A4" w:rsidP="00123720">
      <w:r>
        <w:separator/>
      </w:r>
    </w:p>
  </w:endnote>
  <w:endnote w:type="continuationSeparator" w:id="0">
    <w:p w:rsidR="00CD28A4" w:rsidRDefault="00CD28A4"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103" w:rsidRDefault="005071B8">
    <w:pPr>
      <w:pStyle w:val="ae"/>
      <w:framePr w:wrap="around" w:vAnchor="text" w:hAnchor="margin" w:xAlign="outside" w:y="1"/>
      <w:rPr>
        <w:rStyle w:val="af0"/>
      </w:rPr>
    </w:pPr>
    <w:r>
      <w:rPr>
        <w:rStyle w:val="af0"/>
      </w:rPr>
      <w:fldChar w:fldCharType="begin"/>
    </w:r>
    <w:r w:rsidR="00FE0103">
      <w:rPr>
        <w:rStyle w:val="af0"/>
      </w:rPr>
      <w:instrText xml:space="preserve">PAGE  </w:instrText>
    </w:r>
    <w:r>
      <w:rPr>
        <w:rStyle w:val="af0"/>
      </w:rPr>
      <w:fldChar w:fldCharType="end"/>
    </w:r>
  </w:p>
  <w:p w:rsidR="00FE0103" w:rsidRDefault="00FE0103">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9E9" w:rsidRDefault="000F34A5">
    <w:pPr>
      <w:pStyle w:val="ae"/>
      <w:jc w:val="right"/>
    </w:pPr>
    <w:r>
      <w:fldChar w:fldCharType="begin"/>
    </w:r>
    <w:r>
      <w:instrText>PAGE   \* MERGEFORMAT</w:instrText>
    </w:r>
    <w:r>
      <w:fldChar w:fldCharType="separate"/>
    </w:r>
    <w:r w:rsidR="00A95E7F">
      <w:rPr>
        <w:noProof/>
      </w:rPr>
      <w:t>11</w:t>
    </w:r>
    <w:r>
      <w:rPr>
        <w:noProof/>
      </w:rPr>
      <w:fldChar w:fldCharType="end"/>
    </w:r>
  </w:p>
  <w:p w:rsidR="00FE0103" w:rsidRDefault="00FE0103">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8A4" w:rsidRDefault="00CD28A4" w:rsidP="00123720">
      <w:r>
        <w:separator/>
      </w:r>
    </w:p>
  </w:footnote>
  <w:footnote w:type="continuationSeparator" w:id="0">
    <w:p w:rsidR="00CD28A4" w:rsidRDefault="00CD28A4" w:rsidP="0012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4">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7">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8">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660F6E"/>
    <w:multiLevelType w:val="hybridMultilevel"/>
    <w:tmpl w:val="752A5CEA"/>
    <w:lvl w:ilvl="0" w:tplc="F2B8297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F02973"/>
    <w:multiLevelType w:val="hybridMultilevel"/>
    <w:tmpl w:val="55E48B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2CFB5892"/>
    <w:multiLevelType w:val="hybridMultilevel"/>
    <w:tmpl w:val="F3D62054"/>
    <w:lvl w:ilvl="0" w:tplc="973C4BD6">
      <w:start w:val="1"/>
      <w:numFmt w:val="decimal"/>
      <w:lvlText w:val="%1."/>
      <w:lvlJc w:val="left"/>
      <w:pPr>
        <w:tabs>
          <w:tab w:val="num" w:pos="1300"/>
        </w:tabs>
        <w:ind w:left="130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34F67AF5"/>
    <w:multiLevelType w:val="hybridMultilevel"/>
    <w:tmpl w:val="94C010F8"/>
    <w:lvl w:ilvl="0" w:tplc="6D3ADF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AA21381"/>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4">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3E404BB9"/>
    <w:multiLevelType w:val="multilevel"/>
    <w:tmpl w:val="1D2A2D28"/>
    <w:lvl w:ilvl="0">
      <w:start w:val="4"/>
      <w:numFmt w:val="decimal"/>
      <w:pStyle w:val="7"/>
      <w:lvlText w:val=""/>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none"/>
      </w:rPr>
    </w:lvl>
    <w:lvl w:ilvl="4">
      <w:start w:val="1"/>
      <w:numFmt w:val="decimal"/>
      <w:isLgl/>
      <w:lvlText w:val="%1.%2.%3.%4.%5."/>
      <w:lvlJc w:val="left"/>
      <w:pPr>
        <w:tabs>
          <w:tab w:val="num" w:pos="1080"/>
        </w:tabs>
        <w:ind w:left="1080" w:hanging="1080"/>
      </w:pPr>
      <w:rPr>
        <w:rFonts w:hint="default"/>
        <w:u w:val="none"/>
      </w:rPr>
    </w:lvl>
    <w:lvl w:ilvl="5">
      <w:start w:val="1"/>
      <w:numFmt w:val="decimal"/>
      <w:isLgl/>
      <w:lvlText w:val="%1.%2.%3.%4.%5.%6."/>
      <w:lvlJc w:val="left"/>
      <w:pPr>
        <w:tabs>
          <w:tab w:val="num" w:pos="1080"/>
        </w:tabs>
        <w:ind w:left="1080" w:hanging="1080"/>
      </w:pPr>
      <w:rPr>
        <w:rFonts w:hint="default"/>
        <w:u w:val="none"/>
      </w:rPr>
    </w:lvl>
    <w:lvl w:ilvl="6">
      <w:start w:val="1"/>
      <w:numFmt w:val="decimal"/>
      <w:isLgl/>
      <w:lvlText w:val="%1.%2.%3.%4.%5.%6.%7."/>
      <w:lvlJc w:val="left"/>
      <w:pPr>
        <w:tabs>
          <w:tab w:val="num" w:pos="1440"/>
        </w:tabs>
        <w:ind w:left="1440" w:hanging="1440"/>
      </w:pPr>
      <w:rPr>
        <w:rFonts w:hint="default"/>
        <w:u w:val="none"/>
      </w:rPr>
    </w:lvl>
    <w:lvl w:ilvl="7">
      <w:start w:val="1"/>
      <w:numFmt w:val="decimal"/>
      <w:isLgl/>
      <w:lvlText w:val="%1.%2.%3.%4.%5.%6.%7.%8."/>
      <w:lvlJc w:val="left"/>
      <w:pPr>
        <w:tabs>
          <w:tab w:val="num" w:pos="1440"/>
        </w:tabs>
        <w:ind w:left="1440" w:hanging="1440"/>
      </w:pPr>
      <w:rPr>
        <w:rFonts w:hint="default"/>
        <w:u w:val="none"/>
      </w:rPr>
    </w:lvl>
    <w:lvl w:ilvl="8">
      <w:start w:val="1"/>
      <w:numFmt w:val="decimal"/>
      <w:isLgl/>
      <w:lvlText w:val="%1.%2.%3.%4.%5.%6.%7.%8.%9."/>
      <w:lvlJc w:val="left"/>
      <w:pPr>
        <w:tabs>
          <w:tab w:val="num" w:pos="1800"/>
        </w:tabs>
        <w:ind w:left="1800" w:hanging="1800"/>
      </w:pPr>
      <w:rPr>
        <w:rFonts w:hint="default"/>
        <w:u w:val="none"/>
      </w:rPr>
    </w:lvl>
  </w:abstractNum>
  <w:abstractNum w:abstractNumId="26">
    <w:nsid w:val="40E55CF0"/>
    <w:multiLevelType w:val="hybridMultilevel"/>
    <w:tmpl w:val="8F7AA53C"/>
    <w:lvl w:ilvl="0" w:tplc="395E1726">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29">
    <w:nsid w:val="47107630"/>
    <w:multiLevelType w:val="hybridMultilevel"/>
    <w:tmpl w:val="D696FA24"/>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7862704"/>
    <w:multiLevelType w:val="hybridMultilevel"/>
    <w:tmpl w:val="EEDC1A36"/>
    <w:lvl w:ilvl="0" w:tplc="06E0358E">
      <w:start w:val="3"/>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49EB126F"/>
    <w:multiLevelType w:val="hybridMultilevel"/>
    <w:tmpl w:val="494AFE0A"/>
    <w:lvl w:ilvl="0" w:tplc="201AEA40">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CDE73DF"/>
    <w:multiLevelType w:val="hybridMultilevel"/>
    <w:tmpl w:val="92A06E4A"/>
    <w:lvl w:ilvl="0" w:tplc="201AEA40">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39">
    <w:nsid w:val="62580A9C"/>
    <w:multiLevelType w:val="hybridMultilevel"/>
    <w:tmpl w:val="2C1CBA36"/>
    <w:lvl w:ilvl="0" w:tplc="3A70370A">
      <w:start w:val="1"/>
      <w:numFmt w:val="decimal"/>
      <w:lvlText w:val="%1."/>
      <w:lvlJc w:val="left"/>
      <w:pPr>
        <w:tabs>
          <w:tab w:val="num" w:pos="720"/>
        </w:tabs>
        <w:ind w:left="720" w:hanging="360"/>
      </w:pPr>
      <w:rPr>
        <w:rFonts w:ascii="Times New Roman" w:hAnsi="Times New Roman"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7EC1026"/>
    <w:multiLevelType w:val="multilevel"/>
    <w:tmpl w:val="7546714C"/>
    <w:lvl w:ilvl="0">
      <w:start w:val="1"/>
      <w:numFmt w:val="decimal"/>
      <w:lvlText w:val="%1."/>
      <w:lvlJc w:val="left"/>
      <w:pPr>
        <w:tabs>
          <w:tab w:val="num" w:pos="750"/>
        </w:tabs>
        <w:ind w:left="750" w:hanging="390"/>
      </w:pPr>
      <w:rPr>
        <w:rFonts w:hint="default"/>
      </w:rPr>
    </w:lvl>
    <w:lvl w:ilvl="1">
      <w:start w:val="1"/>
      <w:numFmt w:val="decimal"/>
      <w:isLgl/>
      <w:lvlText w:val="%1.%2"/>
      <w:lvlJc w:val="left"/>
      <w:pPr>
        <w:tabs>
          <w:tab w:val="num" w:pos="1375"/>
        </w:tabs>
        <w:ind w:left="1375" w:hanging="975"/>
      </w:pPr>
      <w:rPr>
        <w:rFonts w:hint="default"/>
        <w:b/>
        <w:color w:val="000000"/>
        <w:sz w:val="28"/>
      </w:rPr>
    </w:lvl>
    <w:lvl w:ilvl="2">
      <w:start w:val="1"/>
      <w:numFmt w:val="decimal"/>
      <w:isLgl/>
      <w:lvlText w:val="%1.%2.%3"/>
      <w:lvlJc w:val="left"/>
      <w:pPr>
        <w:tabs>
          <w:tab w:val="num" w:pos="1415"/>
        </w:tabs>
        <w:ind w:left="1415" w:hanging="975"/>
      </w:pPr>
      <w:rPr>
        <w:rFonts w:hint="default"/>
        <w:b/>
        <w:color w:val="000000"/>
        <w:sz w:val="28"/>
      </w:rPr>
    </w:lvl>
    <w:lvl w:ilvl="3">
      <w:start w:val="1"/>
      <w:numFmt w:val="decimal"/>
      <w:isLgl/>
      <w:lvlText w:val="%1.%2.%3.%4"/>
      <w:lvlJc w:val="left"/>
      <w:pPr>
        <w:tabs>
          <w:tab w:val="num" w:pos="1455"/>
        </w:tabs>
        <w:ind w:left="1455" w:hanging="975"/>
      </w:pPr>
      <w:rPr>
        <w:rFonts w:hint="default"/>
        <w:b/>
        <w:color w:val="000000"/>
        <w:sz w:val="28"/>
      </w:rPr>
    </w:lvl>
    <w:lvl w:ilvl="4">
      <w:start w:val="1"/>
      <w:numFmt w:val="decimal"/>
      <w:isLgl/>
      <w:lvlText w:val="%1.%2.%3.%4.%5"/>
      <w:lvlJc w:val="left"/>
      <w:pPr>
        <w:tabs>
          <w:tab w:val="num" w:pos="1600"/>
        </w:tabs>
        <w:ind w:left="1600" w:hanging="1080"/>
      </w:pPr>
      <w:rPr>
        <w:rFonts w:hint="default"/>
        <w:b/>
        <w:color w:val="000000"/>
        <w:sz w:val="28"/>
      </w:rPr>
    </w:lvl>
    <w:lvl w:ilvl="5">
      <w:start w:val="1"/>
      <w:numFmt w:val="decimal"/>
      <w:isLgl/>
      <w:lvlText w:val="%1.%2.%3.%4.%5.%6"/>
      <w:lvlJc w:val="left"/>
      <w:pPr>
        <w:tabs>
          <w:tab w:val="num" w:pos="1640"/>
        </w:tabs>
        <w:ind w:left="1640" w:hanging="1080"/>
      </w:pPr>
      <w:rPr>
        <w:rFonts w:hint="default"/>
        <w:b/>
        <w:color w:val="000000"/>
        <w:sz w:val="28"/>
      </w:rPr>
    </w:lvl>
    <w:lvl w:ilvl="6">
      <w:start w:val="1"/>
      <w:numFmt w:val="decimal"/>
      <w:isLgl/>
      <w:lvlText w:val="%1.%2.%3.%4.%5.%6.%7"/>
      <w:lvlJc w:val="left"/>
      <w:pPr>
        <w:tabs>
          <w:tab w:val="num" w:pos="2040"/>
        </w:tabs>
        <w:ind w:left="2040" w:hanging="1440"/>
      </w:pPr>
      <w:rPr>
        <w:rFonts w:hint="default"/>
        <w:b/>
        <w:color w:val="000000"/>
        <w:sz w:val="28"/>
      </w:rPr>
    </w:lvl>
    <w:lvl w:ilvl="7">
      <w:start w:val="1"/>
      <w:numFmt w:val="decimal"/>
      <w:isLgl/>
      <w:lvlText w:val="%1.%2.%3.%4.%5.%6.%7.%8"/>
      <w:lvlJc w:val="left"/>
      <w:pPr>
        <w:tabs>
          <w:tab w:val="num" w:pos="2080"/>
        </w:tabs>
        <w:ind w:left="2080" w:hanging="1440"/>
      </w:pPr>
      <w:rPr>
        <w:rFonts w:hint="default"/>
        <w:b/>
        <w:color w:val="000000"/>
        <w:sz w:val="28"/>
      </w:rPr>
    </w:lvl>
    <w:lvl w:ilvl="8">
      <w:start w:val="1"/>
      <w:numFmt w:val="decimal"/>
      <w:isLgl/>
      <w:lvlText w:val="%1.%2.%3.%4.%5.%6.%7.%8.%9"/>
      <w:lvlJc w:val="left"/>
      <w:pPr>
        <w:tabs>
          <w:tab w:val="num" w:pos="2480"/>
        </w:tabs>
        <w:ind w:left="2480" w:hanging="1800"/>
      </w:pPr>
      <w:rPr>
        <w:rFonts w:hint="default"/>
        <w:b/>
        <w:color w:val="000000"/>
        <w:sz w:val="28"/>
      </w:rPr>
    </w:lvl>
  </w:abstractNum>
  <w:abstractNum w:abstractNumId="42">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9285272"/>
    <w:multiLevelType w:val="multilevel"/>
    <w:tmpl w:val="DDDCD382"/>
    <w:lvl w:ilvl="0">
      <w:start w:val="1"/>
      <w:numFmt w:val="decimal"/>
      <w:lvlText w:val="%1."/>
      <w:lvlJc w:val="left"/>
      <w:pPr>
        <w:tabs>
          <w:tab w:val="num" w:pos="720"/>
        </w:tabs>
        <w:ind w:left="720" w:hanging="360"/>
      </w:pPr>
      <w:rPr>
        <w:rFonts w:ascii="Times New Roman" w:hAnsi="Times New Roman" w:cs="Times New Roman" w:hint="default"/>
      </w:rPr>
    </w:lvl>
    <w:lvl w:ilvl="1">
      <w:start w:val="2"/>
      <w:numFmt w:val="decimal"/>
      <w:isLgl/>
      <w:lvlText w:val="%1.%2"/>
      <w:lvlJc w:val="left"/>
      <w:pPr>
        <w:tabs>
          <w:tab w:val="num" w:pos="760"/>
        </w:tabs>
        <w:ind w:left="760" w:hanging="360"/>
      </w:pPr>
      <w:rPr>
        <w:rFonts w:hint="default"/>
      </w:rPr>
    </w:lvl>
    <w:lvl w:ilvl="2">
      <w:start w:val="1"/>
      <w:numFmt w:val="decimal"/>
      <w:isLgl/>
      <w:lvlText w:val="%1.%2.%3"/>
      <w:lvlJc w:val="left"/>
      <w:pPr>
        <w:tabs>
          <w:tab w:val="num" w:pos="1160"/>
        </w:tabs>
        <w:ind w:left="1160" w:hanging="720"/>
      </w:pPr>
      <w:rPr>
        <w:rFonts w:hint="default"/>
      </w:rPr>
    </w:lvl>
    <w:lvl w:ilvl="3">
      <w:start w:val="1"/>
      <w:numFmt w:val="decimal"/>
      <w:isLgl/>
      <w:lvlText w:val="%1.%2.%3.%4"/>
      <w:lvlJc w:val="left"/>
      <w:pPr>
        <w:tabs>
          <w:tab w:val="num" w:pos="1200"/>
        </w:tabs>
        <w:ind w:left="1200" w:hanging="720"/>
      </w:pPr>
      <w:rPr>
        <w:rFonts w:hint="default"/>
      </w:rPr>
    </w:lvl>
    <w:lvl w:ilvl="4">
      <w:start w:val="1"/>
      <w:numFmt w:val="decimal"/>
      <w:isLgl/>
      <w:lvlText w:val="%1.%2.%3.%4.%5"/>
      <w:lvlJc w:val="left"/>
      <w:pPr>
        <w:tabs>
          <w:tab w:val="num" w:pos="1600"/>
        </w:tabs>
        <w:ind w:left="1600" w:hanging="1080"/>
      </w:pPr>
      <w:rPr>
        <w:rFonts w:hint="default"/>
      </w:rPr>
    </w:lvl>
    <w:lvl w:ilvl="5">
      <w:start w:val="1"/>
      <w:numFmt w:val="decimal"/>
      <w:isLgl/>
      <w:lvlText w:val="%1.%2.%3.%4.%5.%6"/>
      <w:lvlJc w:val="left"/>
      <w:pPr>
        <w:tabs>
          <w:tab w:val="num" w:pos="1640"/>
        </w:tabs>
        <w:ind w:left="164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80"/>
        </w:tabs>
        <w:ind w:left="2080" w:hanging="1440"/>
      </w:pPr>
      <w:rPr>
        <w:rFonts w:hint="default"/>
      </w:rPr>
    </w:lvl>
    <w:lvl w:ilvl="8">
      <w:start w:val="1"/>
      <w:numFmt w:val="decimal"/>
      <w:isLgl/>
      <w:lvlText w:val="%1.%2.%3.%4.%5.%6.%7.%8.%9"/>
      <w:lvlJc w:val="left"/>
      <w:pPr>
        <w:tabs>
          <w:tab w:val="num" w:pos="2480"/>
        </w:tabs>
        <w:ind w:left="2480" w:hanging="1800"/>
      </w:pPr>
      <w:rPr>
        <w:rFonts w:hint="default"/>
      </w:rPr>
    </w:lvl>
  </w:abstractNum>
  <w:num w:numId="1">
    <w:abstractNumId w:val="18"/>
  </w:num>
  <w:num w:numId="2">
    <w:abstractNumId w:val="0"/>
  </w:num>
  <w:num w:numId="3">
    <w:abstractNumId w:val="22"/>
  </w:num>
  <w:num w:numId="4">
    <w:abstractNumId w:val="25"/>
  </w:num>
  <w:num w:numId="5">
    <w:abstractNumId w:val="45"/>
  </w:num>
  <w:num w:numId="6">
    <w:abstractNumId w:val="1"/>
  </w:num>
  <w:num w:numId="7">
    <w:abstractNumId w:val="6"/>
  </w:num>
  <w:num w:numId="8">
    <w:abstractNumId w:val="9"/>
  </w:num>
  <w:num w:numId="9">
    <w:abstractNumId w:val="28"/>
  </w:num>
  <w:num w:numId="10">
    <w:abstractNumId w:val="24"/>
  </w:num>
  <w:num w:numId="11">
    <w:abstractNumId w:val="12"/>
  </w:num>
  <w:num w:numId="12">
    <w:abstractNumId w:val="43"/>
  </w:num>
  <w:num w:numId="13">
    <w:abstractNumId w:val="40"/>
  </w:num>
  <w:num w:numId="14">
    <w:abstractNumId w:val="38"/>
  </w:num>
  <w:num w:numId="15">
    <w:abstractNumId w:val="23"/>
  </w:num>
  <w:num w:numId="16">
    <w:abstractNumId w:val="31"/>
  </w:num>
  <w:num w:numId="17">
    <w:abstractNumId w:val="16"/>
  </w:num>
  <w:num w:numId="18">
    <w:abstractNumId w:val="44"/>
  </w:num>
  <w:num w:numId="19">
    <w:abstractNumId w:val="13"/>
  </w:num>
  <w:num w:numId="20">
    <w:abstractNumId w:val="35"/>
  </w:num>
  <w:num w:numId="21">
    <w:abstractNumId w:val="10"/>
  </w:num>
  <w:num w:numId="22">
    <w:abstractNumId w:val="42"/>
  </w:num>
  <w:num w:numId="23">
    <w:abstractNumId w:val="36"/>
  </w:num>
  <w:num w:numId="24">
    <w:abstractNumId w:val="41"/>
  </w:num>
  <w:num w:numId="25">
    <w:abstractNumId w:val="34"/>
  </w:num>
  <w:num w:numId="26">
    <w:abstractNumId w:val="11"/>
  </w:num>
  <w:num w:numId="27">
    <w:abstractNumId w:val="33"/>
  </w:num>
  <w:num w:numId="28">
    <w:abstractNumId w:val="20"/>
  </w:num>
  <w:num w:numId="29">
    <w:abstractNumId w:val="27"/>
  </w:num>
  <w:num w:numId="30">
    <w:abstractNumId w:val="17"/>
  </w:num>
  <w:num w:numId="31">
    <w:abstractNumId w:val="2"/>
  </w:num>
  <w:num w:numId="32">
    <w:abstractNumId w:val="29"/>
  </w:num>
  <w:num w:numId="33">
    <w:abstractNumId w:val="21"/>
  </w:num>
  <w:num w:numId="34">
    <w:abstractNumId w:val="15"/>
  </w:num>
  <w:num w:numId="35">
    <w:abstractNumId w:val="32"/>
  </w:num>
  <w:num w:numId="36">
    <w:abstractNumId w:val="39"/>
  </w:num>
  <w:num w:numId="37">
    <w:abstractNumId w:val="37"/>
  </w:num>
  <w:num w:numId="38">
    <w:abstractNumId w:val="14"/>
  </w:num>
  <w:num w:numId="39">
    <w:abstractNumId w:val="26"/>
  </w:num>
  <w:num w:numId="40">
    <w:abstractNumId w:val="19"/>
  </w:num>
  <w:num w:numId="41">
    <w:abstractNumId w:val="30"/>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KN">
    <w15:presenceInfo w15:providerId="None" w15:userId="GK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0B64"/>
    <w:rsid w:val="00013511"/>
    <w:rsid w:val="0002121B"/>
    <w:rsid w:val="00043E54"/>
    <w:rsid w:val="00046F4D"/>
    <w:rsid w:val="00070A19"/>
    <w:rsid w:val="0007118E"/>
    <w:rsid w:val="00074C8B"/>
    <w:rsid w:val="00083378"/>
    <w:rsid w:val="00093F60"/>
    <w:rsid w:val="000A0BEB"/>
    <w:rsid w:val="000A51F3"/>
    <w:rsid w:val="000B5BCE"/>
    <w:rsid w:val="000B7FD5"/>
    <w:rsid w:val="000C4F59"/>
    <w:rsid w:val="000D2A5B"/>
    <w:rsid w:val="000D511E"/>
    <w:rsid w:val="000D7184"/>
    <w:rsid w:val="000F0937"/>
    <w:rsid w:val="000F34A5"/>
    <w:rsid w:val="000F46DB"/>
    <w:rsid w:val="00105E6E"/>
    <w:rsid w:val="00106512"/>
    <w:rsid w:val="00123720"/>
    <w:rsid w:val="00141C2D"/>
    <w:rsid w:val="00153F78"/>
    <w:rsid w:val="00167A05"/>
    <w:rsid w:val="001704B9"/>
    <w:rsid w:val="001732C1"/>
    <w:rsid w:val="001739C2"/>
    <w:rsid w:val="00181B80"/>
    <w:rsid w:val="00187295"/>
    <w:rsid w:val="0019626A"/>
    <w:rsid w:val="001A2C38"/>
    <w:rsid w:val="001E2D71"/>
    <w:rsid w:val="00221C5B"/>
    <w:rsid w:val="00223683"/>
    <w:rsid w:val="002470DD"/>
    <w:rsid w:val="00261598"/>
    <w:rsid w:val="00267134"/>
    <w:rsid w:val="00270E6B"/>
    <w:rsid w:val="00275F0A"/>
    <w:rsid w:val="00280A27"/>
    <w:rsid w:val="00282D36"/>
    <w:rsid w:val="002955EB"/>
    <w:rsid w:val="00297DF2"/>
    <w:rsid w:val="002A6481"/>
    <w:rsid w:val="002B3ECE"/>
    <w:rsid w:val="002C2950"/>
    <w:rsid w:val="002C6DD8"/>
    <w:rsid w:val="002E466A"/>
    <w:rsid w:val="002F5345"/>
    <w:rsid w:val="00303E3D"/>
    <w:rsid w:val="0030507C"/>
    <w:rsid w:val="00316C67"/>
    <w:rsid w:val="00333808"/>
    <w:rsid w:val="00336EDC"/>
    <w:rsid w:val="00345644"/>
    <w:rsid w:val="00373CA4"/>
    <w:rsid w:val="00380890"/>
    <w:rsid w:val="00384B46"/>
    <w:rsid w:val="00395B1B"/>
    <w:rsid w:val="00396473"/>
    <w:rsid w:val="003A32B8"/>
    <w:rsid w:val="003C30CD"/>
    <w:rsid w:val="003C5526"/>
    <w:rsid w:val="003C6C6B"/>
    <w:rsid w:val="003F796C"/>
    <w:rsid w:val="0041342A"/>
    <w:rsid w:val="00415117"/>
    <w:rsid w:val="004157A3"/>
    <w:rsid w:val="0043499A"/>
    <w:rsid w:val="004353C1"/>
    <w:rsid w:val="004516AA"/>
    <w:rsid w:val="004731E2"/>
    <w:rsid w:val="00473938"/>
    <w:rsid w:val="00481A60"/>
    <w:rsid w:val="00485231"/>
    <w:rsid w:val="00490475"/>
    <w:rsid w:val="0049387D"/>
    <w:rsid w:val="004B4D47"/>
    <w:rsid w:val="004B7B0E"/>
    <w:rsid w:val="004D2CC1"/>
    <w:rsid w:val="004D30D0"/>
    <w:rsid w:val="004D31A6"/>
    <w:rsid w:val="004D4198"/>
    <w:rsid w:val="00503545"/>
    <w:rsid w:val="005071B8"/>
    <w:rsid w:val="005073F8"/>
    <w:rsid w:val="00512398"/>
    <w:rsid w:val="00514015"/>
    <w:rsid w:val="00520778"/>
    <w:rsid w:val="00521223"/>
    <w:rsid w:val="00525079"/>
    <w:rsid w:val="005367FE"/>
    <w:rsid w:val="00546CC5"/>
    <w:rsid w:val="00551C23"/>
    <w:rsid w:val="00557557"/>
    <w:rsid w:val="00561619"/>
    <w:rsid w:val="005623FE"/>
    <w:rsid w:val="005732F8"/>
    <w:rsid w:val="00574205"/>
    <w:rsid w:val="0058126B"/>
    <w:rsid w:val="00583208"/>
    <w:rsid w:val="00594564"/>
    <w:rsid w:val="005947D8"/>
    <w:rsid w:val="00595F55"/>
    <w:rsid w:val="005A18C2"/>
    <w:rsid w:val="005A5AC6"/>
    <w:rsid w:val="005D1607"/>
    <w:rsid w:val="005E0693"/>
    <w:rsid w:val="0060377C"/>
    <w:rsid w:val="00607F16"/>
    <w:rsid w:val="006223A5"/>
    <w:rsid w:val="006277BD"/>
    <w:rsid w:val="00641B48"/>
    <w:rsid w:val="00657E73"/>
    <w:rsid w:val="00662567"/>
    <w:rsid w:val="00674522"/>
    <w:rsid w:val="00695860"/>
    <w:rsid w:val="0069671D"/>
    <w:rsid w:val="006A0F47"/>
    <w:rsid w:val="006A0F8A"/>
    <w:rsid w:val="006B4340"/>
    <w:rsid w:val="006C3AB8"/>
    <w:rsid w:val="006D51C1"/>
    <w:rsid w:val="006E6D02"/>
    <w:rsid w:val="00704B5C"/>
    <w:rsid w:val="00704E96"/>
    <w:rsid w:val="00715B22"/>
    <w:rsid w:val="007257C0"/>
    <w:rsid w:val="007263B3"/>
    <w:rsid w:val="0074035F"/>
    <w:rsid w:val="0075293E"/>
    <w:rsid w:val="00756DC1"/>
    <w:rsid w:val="00771454"/>
    <w:rsid w:val="0078063D"/>
    <w:rsid w:val="00783AD9"/>
    <w:rsid w:val="007846D0"/>
    <w:rsid w:val="007A39B2"/>
    <w:rsid w:val="007C3AF6"/>
    <w:rsid w:val="007D4D7B"/>
    <w:rsid w:val="007E05D0"/>
    <w:rsid w:val="007F19BB"/>
    <w:rsid w:val="007F2047"/>
    <w:rsid w:val="008156AB"/>
    <w:rsid w:val="00822A8F"/>
    <w:rsid w:val="00825C59"/>
    <w:rsid w:val="00825F5A"/>
    <w:rsid w:val="0085723B"/>
    <w:rsid w:val="008669E9"/>
    <w:rsid w:val="00890EE8"/>
    <w:rsid w:val="008A7B13"/>
    <w:rsid w:val="008B2472"/>
    <w:rsid w:val="008C466F"/>
    <w:rsid w:val="008C77DD"/>
    <w:rsid w:val="008E7D8E"/>
    <w:rsid w:val="008F0B13"/>
    <w:rsid w:val="0090370D"/>
    <w:rsid w:val="009073EE"/>
    <w:rsid w:val="00910D94"/>
    <w:rsid w:val="00915360"/>
    <w:rsid w:val="009166AE"/>
    <w:rsid w:val="00923A56"/>
    <w:rsid w:val="009256A7"/>
    <w:rsid w:val="0092781F"/>
    <w:rsid w:val="00931B48"/>
    <w:rsid w:val="0093270A"/>
    <w:rsid w:val="00935727"/>
    <w:rsid w:val="0094135A"/>
    <w:rsid w:val="0094489A"/>
    <w:rsid w:val="0095212D"/>
    <w:rsid w:val="00952611"/>
    <w:rsid w:val="00961CD6"/>
    <w:rsid w:val="00975602"/>
    <w:rsid w:val="00991DDF"/>
    <w:rsid w:val="009A1743"/>
    <w:rsid w:val="009B5817"/>
    <w:rsid w:val="009B629B"/>
    <w:rsid w:val="009B7B0D"/>
    <w:rsid w:val="009C2770"/>
    <w:rsid w:val="009D222A"/>
    <w:rsid w:val="009E37FC"/>
    <w:rsid w:val="009E54F2"/>
    <w:rsid w:val="00A40AEF"/>
    <w:rsid w:val="00A4485D"/>
    <w:rsid w:val="00A46D5B"/>
    <w:rsid w:val="00A763B1"/>
    <w:rsid w:val="00A819FE"/>
    <w:rsid w:val="00A836C5"/>
    <w:rsid w:val="00A900DD"/>
    <w:rsid w:val="00A9504E"/>
    <w:rsid w:val="00A95E7F"/>
    <w:rsid w:val="00AA2BED"/>
    <w:rsid w:val="00AA532A"/>
    <w:rsid w:val="00AB1E8A"/>
    <w:rsid w:val="00AB4864"/>
    <w:rsid w:val="00AB7BAD"/>
    <w:rsid w:val="00AB7DE3"/>
    <w:rsid w:val="00AC0B24"/>
    <w:rsid w:val="00AC0C03"/>
    <w:rsid w:val="00AC3599"/>
    <w:rsid w:val="00AF0D90"/>
    <w:rsid w:val="00AF34C7"/>
    <w:rsid w:val="00B00A62"/>
    <w:rsid w:val="00B01668"/>
    <w:rsid w:val="00B17F5E"/>
    <w:rsid w:val="00B241FD"/>
    <w:rsid w:val="00B375C8"/>
    <w:rsid w:val="00B50612"/>
    <w:rsid w:val="00B61087"/>
    <w:rsid w:val="00B76483"/>
    <w:rsid w:val="00B86C19"/>
    <w:rsid w:val="00B90E67"/>
    <w:rsid w:val="00BB35D3"/>
    <w:rsid w:val="00BB69FA"/>
    <w:rsid w:val="00BC0891"/>
    <w:rsid w:val="00BC31C9"/>
    <w:rsid w:val="00BC3E35"/>
    <w:rsid w:val="00BC45AD"/>
    <w:rsid w:val="00BD5FC0"/>
    <w:rsid w:val="00BE0029"/>
    <w:rsid w:val="00BE0383"/>
    <w:rsid w:val="00BE73E1"/>
    <w:rsid w:val="00C016F3"/>
    <w:rsid w:val="00C01C1B"/>
    <w:rsid w:val="00C02FCA"/>
    <w:rsid w:val="00C04B19"/>
    <w:rsid w:val="00C33117"/>
    <w:rsid w:val="00C420E7"/>
    <w:rsid w:val="00C42BA1"/>
    <w:rsid w:val="00C52F25"/>
    <w:rsid w:val="00C563B6"/>
    <w:rsid w:val="00C618B2"/>
    <w:rsid w:val="00C62CB0"/>
    <w:rsid w:val="00C64D1B"/>
    <w:rsid w:val="00C67BE6"/>
    <w:rsid w:val="00C75556"/>
    <w:rsid w:val="00C76A5D"/>
    <w:rsid w:val="00C8584B"/>
    <w:rsid w:val="00C86B72"/>
    <w:rsid w:val="00CA2E26"/>
    <w:rsid w:val="00CA700F"/>
    <w:rsid w:val="00CB1FE5"/>
    <w:rsid w:val="00CB5607"/>
    <w:rsid w:val="00CC118E"/>
    <w:rsid w:val="00CD28A4"/>
    <w:rsid w:val="00CE0A2E"/>
    <w:rsid w:val="00CE640B"/>
    <w:rsid w:val="00D0279E"/>
    <w:rsid w:val="00D1077A"/>
    <w:rsid w:val="00D12513"/>
    <w:rsid w:val="00D248EF"/>
    <w:rsid w:val="00D31931"/>
    <w:rsid w:val="00D31DA7"/>
    <w:rsid w:val="00D37E2A"/>
    <w:rsid w:val="00D4625E"/>
    <w:rsid w:val="00D502BB"/>
    <w:rsid w:val="00D57E89"/>
    <w:rsid w:val="00D63CD2"/>
    <w:rsid w:val="00D64CF9"/>
    <w:rsid w:val="00DB5A6C"/>
    <w:rsid w:val="00DD1A35"/>
    <w:rsid w:val="00DF0C3C"/>
    <w:rsid w:val="00DF2FFF"/>
    <w:rsid w:val="00DF5271"/>
    <w:rsid w:val="00DF6A4F"/>
    <w:rsid w:val="00DF7A33"/>
    <w:rsid w:val="00E0688C"/>
    <w:rsid w:val="00E14476"/>
    <w:rsid w:val="00E20A53"/>
    <w:rsid w:val="00E34605"/>
    <w:rsid w:val="00E35E07"/>
    <w:rsid w:val="00E45130"/>
    <w:rsid w:val="00E520EA"/>
    <w:rsid w:val="00E6195D"/>
    <w:rsid w:val="00E64069"/>
    <w:rsid w:val="00E716FC"/>
    <w:rsid w:val="00E8197D"/>
    <w:rsid w:val="00E8331F"/>
    <w:rsid w:val="00E8600C"/>
    <w:rsid w:val="00E93E4B"/>
    <w:rsid w:val="00E949DA"/>
    <w:rsid w:val="00E95EB7"/>
    <w:rsid w:val="00EC3272"/>
    <w:rsid w:val="00ED13FA"/>
    <w:rsid w:val="00ED19C5"/>
    <w:rsid w:val="00ED27E3"/>
    <w:rsid w:val="00EE76AF"/>
    <w:rsid w:val="00EF243C"/>
    <w:rsid w:val="00F057C7"/>
    <w:rsid w:val="00F14069"/>
    <w:rsid w:val="00F23AE0"/>
    <w:rsid w:val="00F26CDE"/>
    <w:rsid w:val="00F277C9"/>
    <w:rsid w:val="00F3687A"/>
    <w:rsid w:val="00F513FE"/>
    <w:rsid w:val="00F5192B"/>
    <w:rsid w:val="00F57C5A"/>
    <w:rsid w:val="00F63D41"/>
    <w:rsid w:val="00F7320B"/>
    <w:rsid w:val="00F76E28"/>
    <w:rsid w:val="00F83266"/>
    <w:rsid w:val="00FA5111"/>
    <w:rsid w:val="00FC3985"/>
    <w:rsid w:val="00FC6405"/>
    <w:rsid w:val="00FC6DA1"/>
    <w:rsid w:val="00FE0103"/>
    <w:rsid w:val="00FF6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AF0F80F-0B14-40D9-BFDE-B5C8A5EB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rPr>
  </w:style>
  <w:style w:type="paragraph" w:styleId="3">
    <w:name w:val="heading 3"/>
    <w:basedOn w:val="a0"/>
    <w:next w:val="a0"/>
    <w:link w:val="30"/>
    <w:qFormat/>
    <w:rsid w:val="00123720"/>
    <w:pPr>
      <w:keepNext/>
      <w:spacing w:before="240" w:after="60"/>
      <w:outlineLvl w:val="2"/>
    </w:pPr>
    <w:rPr>
      <w:rFonts w:ascii="Arial" w:hAnsi="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rPr>
  </w:style>
  <w:style w:type="paragraph" w:styleId="5">
    <w:name w:val="heading 5"/>
    <w:basedOn w:val="a0"/>
    <w:next w:val="a0"/>
    <w:link w:val="50"/>
    <w:qFormat/>
    <w:rsid w:val="00123720"/>
    <w:pPr>
      <w:spacing w:before="240" w:after="60"/>
      <w:outlineLvl w:val="4"/>
    </w:pPr>
    <w:rPr>
      <w:b/>
      <w:bCs/>
      <w:i/>
      <w:iCs/>
      <w:sz w:val="26"/>
      <w:szCs w:val="26"/>
    </w:rPr>
  </w:style>
  <w:style w:type="paragraph" w:styleId="6">
    <w:name w:val="heading 6"/>
    <w:basedOn w:val="a0"/>
    <w:next w:val="a0"/>
    <w:link w:val="60"/>
    <w:qFormat/>
    <w:rsid w:val="00123720"/>
    <w:pPr>
      <w:spacing w:before="240" w:after="60"/>
      <w:outlineLvl w:val="5"/>
    </w:pPr>
    <w:rPr>
      <w:b/>
      <w:bCs/>
      <w:sz w:val="22"/>
      <w:szCs w:val="22"/>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rPr>
  </w:style>
  <w:style w:type="paragraph" w:styleId="a6">
    <w:name w:val="Body Text"/>
    <w:basedOn w:val="a0"/>
    <w:link w:val="a7"/>
    <w:rsid w:val="002C6DD8"/>
    <w:pPr>
      <w:framePr w:w="4202" w:h="3768" w:hRule="exact" w:hSpace="180" w:wrap="auto" w:vAnchor="text" w:hAnchor="page" w:x="1013" w:y="155"/>
      <w:jc w:val="center"/>
    </w:pPr>
    <w:rPr>
      <w:sz w:val="24"/>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uiPriority w:val="99"/>
    <w:rsid w:val="00123720"/>
    <w:pPr>
      <w:tabs>
        <w:tab w:val="center" w:pos="4677"/>
        <w:tab w:val="right" w:pos="9355"/>
      </w:tabs>
    </w:pPr>
  </w:style>
  <w:style w:type="character" w:customStyle="1" w:styleId="af">
    <w:name w:val="Нижний колонтитул Знак"/>
    <w:link w:val="ae"/>
    <w:uiPriority w:val="99"/>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10">
    <w:name w:val="Обычный11"/>
    <w:uiPriority w:val="99"/>
    <w:rsid w:val="00CE0A2E"/>
    <w:pPr>
      <w:ind w:firstLine="567"/>
      <w:jc w:val="both"/>
    </w:pPr>
    <w:rPr>
      <w:sz w:val="28"/>
      <w:lang w:eastAsia="ko-KR"/>
    </w:rPr>
  </w:style>
  <w:style w:type="paragraph" w:customStyle="1" w:styleId="ReportMain">
    <w:name w:val="Report_Main"/>
    <w:basedOn w:val="a0"/>
    <w:link w:val="ReportMain0"/>
    <w:qFormat/>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qFormat/>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rPr>
  </w:style>
  <w:style w:type="paragraph" w:styleId="34">
    <w:name w:val="Body Text 3"/>
    <w:basedOn w:val="a0"/>
    <w:link w:val="35"/>
    <w:rsid w:val="00D0279E"/>
    <w:rPr>
      <w:sz w:val="28"/>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5">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6">
    <w:name w:val="Современная таблица1"/>
    <w:basedOn w:val="a2"/>
    <w:next w:val="affc"/>
    <w:rsid w:val="00D0279E"/>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Ind w:w="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top w:w="0" w:type="dxa"/>
        <w:left w:w="108" w:type="dxa"/>
        <w:bottom w:w="0" w:type="dxa"/>
        <w:right w:w="108" w:type="dxa"/>
      </w:tblCellMar>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affe">
    <w:name w:val="Заголовок"/>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f">
    <w:name w:val="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styleId="afff0">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1">
    <w:name w:val="TOC Heading"/>
    <w:basedOn w:val="1"/>
    <w:next w:val="a0"/>
    <w:qFormat/>
    <w:rsid w:val="00E520EA"/>
    <w:pPr>
      <w:keepLines/>
      <w:spacing w:before="480" w:after="0" w:line="276" w:lineRule="auto"/>
      <w:outlineLvl w:val="9"/>
    </w:pPr>
    <w:rPr>
      <w:rFonts w:ascii="Cambria" w:hAnsi="Cambria"/>
      <w:color w:val="365F91"/>
      <w:kern w:val="0"/>
      <w:sz w:val="28"/>
      <w:szCs w:val="28"/>
      <w:lang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7">
    <w:name w:val="Нет списка1"/>
    <w:next w:val="a3"/>
    <w:semiHidden/>
    <w:rsid w:val="008669E9"/>
  </w:style>
  <w:style w:type="character" w:customStyle="1" w:styleId="90">
    <w:name w:val="Заголовок 9 Знак"/>
    <w:link w:val="9"/>
    <w:rsid w:val="008669E9"/>
    <w:rPr>
      <w:sz w:val="28"/>
    </w:rPr>
  </w:style>
  <w:style w:type="numbering" w:customStyle="1" w:styleId="111">
    <w:name w:val="Нет списка11"/>
    <w:next w:val="a3"/>
    <w:semiHidden/>
    <w:rsid w:val="008669E9"/>
  </w:style>
  <w:style w:type="table" w:customStyle="1" w:styleId="18">
    <w:name w:val="Сетка таблицы1"/>
    <w:basedOn w:val="a2"/>
    <w:next w:val="ad"/>
    <w:rsid w:val="008669E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2">
    <w:name w:val="Сетка таблицы11"/>
    <w:basedOn w:val="a2"/>
    <w:next w:val="ad"/>
    <w:rsid w:val="00866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semiHidden/>
    <w:rsid w:val="009073EE"/>
  </w:style>
  <w:style w:type="numbering" w:customStyle="1" w:styleId="120">
    <w:name w:val="Нет списка12"/>
    <w:next w:val="a3"/>
    <w:semiHidden/>
    <w:rsid w:val="009073EE"/>
  </w:style>
  <w:style w:type="table" w:customStyle="1" w:styleId="2a">
    <w:name w:val="Сетка таблицы2"/>
    <w:basedOn w:val="a2"/>
    <w:next w:val="ad"/>
    <w:rsid w:val="009073E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semiHidden/>
    <w:rsid w:val="009073EE"/>
  </w:style>
  <w:style w:type="table" w:customStyle="1" w:styleId="121">
    <w:name w:val="Сетка таблицы12"/>
    <w:basedOn w:val="a2"/>
    <w:next w:val="ad"/>
    <w:rsid w:val="0090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3"/>
    <w:semiHidden/>
    <w:rsid w:val="00907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509560">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u.ru/iss/lks/" TargetMode="External"/><Relationship Id="rId13" Type="http://schemas.openxmlformats.org/officeDocument/2006/relationships/oleObject" Target="embeddings/oleObject2.bin"/><Relationship Id="rId18" Type="http://schemas.openxmlformats.org/officeDocument/2006/relationships/hyperlink" Target="https://osu.ru/iss/lks/"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osu.ru/iss/lks/" TargetMode="Externa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microsoft.com/office/2011/relationships/people" Target="people.xml"/><Relationship Id="rId10" Type="http://schemas.openxmlformats.org/officeDocument/2006/relationships/image" Target="media/image1.wmf"/><Relationship Id="rId19" Type="http://schemas.openxmlformats.org/officeDocument/2006/relationships/hyperlink" Target="https://osu.ru/iss/lks/" TargetMode="External"/><Relationship Id="rId4" Type="http://schemas.openxmlformats.org/officeDocument/2006/relationships/webSettings" Target="webSettings.xml"/><Relationship Id="rId9" Type="http://schemas.openxmlformats.org/officeDocument/2006/relationships/hyperlink" Target="http://www.osu.ru/docs/official/standart/standart_101-2015_.pdf" TargetMode="External"/><Relationship Id="rId14" Type="http://schemas.openxmlformats.org/officeDocument/2006/relationships/image" Target="media/image3.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4931</Words>
  <Characters>28108</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32974</CharactersWithSpaces>
  <SharedDoc>false</SharedDoc>
  <HLinks>
    <vt:vector size="42" baseType="variant">
      <vt:variant>
        <vt:i4>3932208</vt:i4>
      </vt:variant>
      <vt:variant>
        <vt:i4>30</vt:i4>
      </vt:variant>
      <vt:variant>
        <vt:i4>0</vt:i4>
      </vt:variant>
      <vt:variant>
        <vt:i4>5</vt:i4>
      </vt:variant>
      <vt:variant>
        <vt:lpwstr>https://osu.ru/iss/lks/</vt:lpwstr>
      </vt:variant>
      <vt:variant>
        <vt:lpwstr/>
      </vt:variant>
      <vt:variant>
        <vt:i4>3932208</vt:i4>
      </vt:variant>
      <vt:variant>
        <vt:i4>27</vt:i4>
      </vt:variant>
      <vt:variant>
        <vt:i4>0</vt:i4>
      </vt:variant>
      <vt:variant>
        <vt:i4>5</vt:i4>
      </vt:variant>
      <vt:variant>
        <vt:lpwstr>https://osu.ru/iss/lks/</vt:lpwstr>
      </vt:variant>
      <vt:variant>
        <vt:lpwstr/>
      </vt:variant>
      <vt:variant>
        <vt:i4>5374034</vt:i4>
      </vt:variant>
      <vt:variant>
        <vt:i4>12</vt:i4>
      </vt:variant>
      <vt:variant>
        <vt:i4>0</vt:i4>
      </vt:variant>
      <vt:variant>
        <vt:i4>5</vt:i4>
      </vt:variant>
      <vt:variant>
        <vt:lpwstr>http://www.osu.ru/docs/official/standart/standart_101-2015_.pdf</vt:lpwstr>
      </vt:variant>
      <vt:variant>
        <vt:lpwstr/>
      </vt:variant>
      <vt:variant>
        <vt:i4>6881344</vt:i4>
      </vt:variant>
      <vt:variant>
        <vt:i4>9</vt:i4>
      </vt:variant>
      <vt:variant>
        <vt:i4>0</vt:i4>
      </vt:variant>
      <vt:variant>
        <vt:i4>5</vt:i4>
      </vt:variant>
      <vt:variant>
        <vt:lpwstr>http://artlib.osu.ru/site_new/find-book?reqid=16255881296060179139&amp;text=elres%5Bказакова%20о.н.%5D%20&amp;p=1</vt:lpwstr>
      </vt:variant>
      <vt:variant>
        <vt:lpwstr/>
      </vt:variant>
      <vt:variant>
        <vt:i4>6881344</vt:i4>
      </vt:variant>
      <vt:variant>
        <vt:i4>6</vt:i4>
      </vt:variant>
      <vt:variant>
        <vt:i4>0</vt:i4>
      </vt:variant>
      <vt:variant>
        <vt:i4>5</vt:i4>
      </vt:variant>
      <vt:variant>
        <vt:lpwstr>http://artlib.osu.ru/site_new/find-book?reqid=16255881296060179139&amp;text=elres%5Bказакова%20о.н.%5D%20&amp;p=1</vt:lpwstr>
      </vt:variant>
      <vt:variant>
        <vt:lpwstr/>
      </vt:variant>
      <vt:variant>
        <vt:i4>3932208</vt:i4>
      </vt:variant>
      <vt:variant>
        <vt:i4>3</vt:i4>
      </vt:variant>
      <vt:variant>
        <vt:i4>0</vt:i4>
      </vt:variant>
      <vt:variant>
        <vt:i4>5</vt:i4>
      </vt:variant>
      <vt:variant>
        <vt:lpwstr>https://osu.ru/iss/lks/</vt:lpwstr>
      </vt:variant>
      <vt:variant>
        <vt:lpwstr/>
      </vt:variant>
      <vt:variant>
        <vt:i4>3932208</vt:i4>
      </vt:variant>
      <vt:variant>
        <vt:i4>0</vt:i4>
      </vt:variant>
      <vt:variant>
        <vt:i4>0</vt:i4>
      </vt:variant>
      <vt:variant>
        <vt:i4>5</vt:i4>
      </vt:variant>
      <vt:variant>
        <vt:lpwstr>https://osu.ru/iss/lks/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GKN</cp:lastModifiedBy>
  <cp:revision>5</cp:revision>
  <cp:lastPrinted>2023-04-14T06:38:00Z</cp:lastPrinted>
  <dcterms:created xsi:type="dcterms:W3CDTF">2023-04-14T05:05:00Z</dcterms:created>
  <dcterms:modified xsi:type="dcterms:W3CDTF">2023-04-14T06:43:00Z</dcterms:modified>
</cp:coreProperties>
</file>